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F5575" w14:textId="4EDE2FA0" w:rsidR="00AC4CE4" w:rsidRDefault="00B04CD7" w:rsidP="000B588F">
      <w:pPr>
        <w:pStyle w:val="Nadpis1"/>
        <w:numPr>
          <w:ilvl w:val="0"/>
          <w:numId w:val="0"/>
        </w:numPr>
      </w:pPr>
      <w: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380541" wp14:editId="4F2E545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05961" id="Rectangle 5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" stroked="f"/>
            </w:pict>
          </mc:Fallback>
        </mc:AlternateContent>
      </w:r>
    </w:p>
    <w:p w14:paraId="449E5D0B" w14:textId="77777777" w:rsidR="00B73D3F" w:rsidRDefault="00C83FB4" w:rsidP="00EB1275">
      <w:pPr>
        <w:spacing w:before="120" w:line="360" w:lineRule="auto"/>
        <w:jc w:val="both"/>
      </w:pPr>
      <w:r>
        <w:rPr>
          <w:rFonts w:ascii="Arial" w:hAnsi="Arial" w:cs="Arial"/>
        </w:rPr>
        <w:t>Zadávací</w:t>
      </w:r>
      <w:r w:rsidR="00B61511" w:rsidRPr="00291990">
        <w:rPr>
          <w:rFonts w:ascii="Arial" w:hAnsi="Arial" w:cs="Arial"/>
        </w:rPr>
        <w:t xml:space="preserve"> dokumentace </w:t>
      </w:r>
      <w:r w:rsidR="00E315B5" w:rsidRPr="00E315B5">
        <w:rPr>
          <w:rFonts w:ascii="Arial" w:hAnsi="Arial" w:cs="Arial"/>
        </w:rPr>
        <w:t xml:space="preserve">pro </w:t>
      </w:r>
      <w:r w:rsidR="00AC4CE4" w:rsidRPr="00305CF7">
        <w:rPr>
          <w:rFonts w:ascii="Arial" w:hAnsi="Arial" w:cs="Arial"/>
          <w:b/>
          <w:u w:val="single"/>
        </w:rPr>
        <w:t>nadlimitní veřejnou zakázku na služby</w:t>
      </w:r>
      <w:r w:rsidR="00AC4CE4" w:rsidRPr="008203FD">
        <w:rPr>
          <w:rFonts w:ascii="Arial" w:hAnsi="Arial" w:cs="Arial"/>
          <w:b/>
        </w:rPr>
        <w:t xml:space="preserve"> </w:t>
      </w:r>
      <w:r w:rsidR="00AC4CE4" w:rsidRPr="00E315B5">
        <w:rPr>
          <w:rFonts w:ascii="Arial" w:hAnsi="Arial" w:cs="Arial"/>
        </w:rPr>
        <w:t>zadanou v</w:t>
      </w:r>
      <w:r w:rsidR="00AC4CE4">
        <w:rPr>
          <w:rFonts w:ascii="Arial" w:hAnsi="Arial" w:cs="Arial"/>
        </w:rPr>
        <w:t> </w:t>
      </w:r>
      <w:r w:rsidR="00AC4CE4" w:rsidRPr="00E315B5">
        <w:rPr>
          <w:rFonts w:ascii="Arial" w:hAnsi="Arial" w:cs="Arial"/>
        </w:rPr>
        <w:t xml:space="preserve">užším řízení </w:t>
      </w:r>
      <w:r w:rsidR="00AC4CE4" w:rsidRPr="00305CF7">
        <w:rPr>
          <w:rFonts w:ascii="Arial" w:hAnsi="Arial" w:cs="Arial"/>
        </w:rPr>
        <w:t xml:space="preserve">dle zákona </w:t>
      </w:r>
      <w:r w:rsidR="00EB1275" w:rsidRPr="00EB1275">
        <w:rPr>
          <w:rFonts w:ascii="Arial" w:hAnsi="Arial" w:cs="Arial"/>
        </w:rPr>
        <w:t>134/2016 Sb., o zadávání veřejných zakázek, v platném znění</w:t>
      </w:r>
    </w:p>
    <w:p w14:paraId="0A644C49" w14:textId="77777777" w:rsidR="001952A3" w:rsidRDefault="001952A3" w:rsidP="007B38FA">
      <w:pPr>
        <w:spacing w:before="120" w:line="360" w:lineRule="auto"/>
      </w:pPr>
    </w:p>
    <w:p w14:paraId="44CF4577" w14:textId="77777777" w:rsidR="001952A3" w:rsidRPr="00D3009E" w:rsidRDefault="001952A3" w:rsidP="007B38FA">
      <w:pPr>
        <w:spacing w:before="120" w:line="360" w:lineRule="auto"/>
      </w:pPr>
    </w:p>
    <w:p w14:paraId="5EA8C1DE" w14:textId="77777777" w:rsidR="00B73D3F" w:rsidRPr="00D520FC" w:rsidRDefault="00B73D3F" w:rsidP="00D520FC">
      <w:pPr>
        <w:keepLines/>
        <w:spacing w:after="120" w:line="360" w:lineRule="auto"/>
        <w:rPr>
          <w:rFonts w:ascii="Arial" w:hAnsi="Arial" w:cs="Arial"/>
          <w:b/>
        </w:rPr>
      </w:pPr>
    </w:p>
    <w:p w14:paraId="7B8490D1" w14:textId="27EA61B0" w:rsidR="001952A3" w:rsidRPr="00D520FC" w:rsidRDefault="0072326F" w:rsidP="00B06F9B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72326F">
        <w:rPr>
          <w:rFonts w:ascii="Arial" w:hAnsi="Arial" w:cs="Arial"/>
          <w:b/>
        </w:rPr>
        <w:t>Anthropos sportovní a rekreační areál</w:t>
      </w:r>
      <w:r>
        <w:rPr>
          <w:rFonts w:ascii="Arial" w:hAnsi="Arial" w:cs="Arial"/>
          <w:b/>
        </w:rPr>
        <w:t xml:space="preserve"> </w:t>
      </w:r>
      <w:r w:rsidR="00B06F9B">
        <w:rPr>
          <w:rFonts w:ascii="Arial" w:hAnsi="Arial" w:cs="Arial"/>
          <w:b/>
        </w:rPr>
        <w:t>– zhotovitel projektové dokumentace</w:t>
      </w:r>
    </w:p>
    <w:p w14:paraId="27B48C40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5475437F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31AB4D95" w14:textId="77777777" w:rsidR="001952A3" w:rsidRDefault="001952A3" w:rsidP="007B38FA">
      <w:pPr>
        <w:keepLines/>
        <w:spacing w:after="120" w:line="360" w:lineRule="auto"/>
        <w:jc w:val="center"/>
        <w:rPr>
          <w:rFonts w:ascii="Arial" w:hAnsi="Arial" w:cs="Arial"/>
        </w:rPr>
      </w:pPr>
    </w:p>
    <w:p w14:paraId="13CC1CEE" w14:textId="77777777" w:rsidR="009A2975" w:rsidRPr="00E56D12" w:rsidRDefault="009A2975" w:rsidP="007B38FA">
      <w:pPr>
        <w:keepLines/>
        <w:tabs>
          <w:tab w:val="left" w:pos="540"/>
          <w:tab w:val="left" w:pos="2700"/>
        </w:tabs>
        <w:spacing w:after="120" w:line="360" w:lineRule="auto"/>
        <w:jc w:val="center"/>
        <w:rPr>
          <w:rFonts w:ascii="Arial" w:hAnsi="Arial" w:cs="Arial"/>
          <w:b/>
        </w:rPr>
      </w:pPr>
    </w:p>
    <w:p w14:paraId="187E9B19" w14:textId="77777777" w:rsidR="00D56272" w:rsidRPr="00E56D12" w:rsidRDefault="00D56272" w:rsidP="00D56272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E56D12">
        <w:rPr>
          <w:rFonts w:ascii="Arial" w:hAnsi="Arial" w:cs="Arial"/>
          <w:b/>
        </w:rPr>
        <w:t xml:space="preserve">Zadavatel </w:t>
      </w:r>
      <w:r>
        <w:rPr>
          <w:rFonts w:ascii="Arial" w:hAnsi="Arial" w:cs="Arial"/>
          <w:b/>
        </w:rPr>
        <w:t>zakázky</w:t>
      </w:r>
      <w:r w:rsidRPr="00E56D12">
        <w:rPr>
          <w:rFonts w:ascii="Arial" w:hAnsi="Arial" w:cs="Arial"/>
          <w:b/>
        </w:rPr>
        <w:t>:</w:t>
      </w:r>
    </w:p>
    <w:p w14:paraId="7E377B5C" w14:textId="77777777" w:rsidR="004444AE" w:rsidRDefault="004444AE" w:rsidP="004444AE">
      <w:pPr>
        <w:spacing w:line="360" w:lineRule="auto"/>
        <w:rPr>
          <w:rFonts w:ascii="Arial" w:hAnsi="Arial" w:cs="Arial"/>
          <w:b/>
        </w:rPr>
      </w:pPr>
    </w:p>
    <w:p w14:paraId="17EEDC08" w14:textId="77777777" w:rsidR="00DC6D1C" w:rsidRPr="00DC6D1C" w:rsidRDefault="00DC6D1C" w:rsidP="00DC6D1C">
      <w:pPr>
        <w:spacing w:line="360" w:lineRule="auto"/>
        <w:jc w:val="center"/>
        <w:rPr>
          <w:rFonts w:ascii="Arial" w:hAnsi="Arial" w:cs="Arial"/>
          <w:b/>
        </w:rPr>
      </w:pPr>
      <w:r w:rsidRPr="00DC6D1C">
        <w:rPr>
          <w:rFonts w:ascii="Arial" w:hAnsi="Arial" w:cs="Arial"/>
          <w:b/>
        </w:rPr>
        <w:tab/>
      </w:r>
    </w:p>
    <w:p w14:paraId="57E066FB" w14:textId="08C77212" w:rsidR="003F5491" w:rsidRDefault="00207BBF" w:rsidP="00DC6D1C">
      <w:pPr>
        <w:spacing w:line="360" w:lineRule="auto"/>
        <w:jc w:val="center"/>
        <w:rPr>
          <w:rFonts w:ascii="Arial" w:hAnsi="Arial" w:cs="Arial"/>
          <w:b/>
        </w:rPr>
      </w:pPr>
      <w:r w:rsidRPr="00F315A5">
        <w:rPr>
          <w:rFonts w:ascii="Arial" w:hAnsi="Arial" w:cs="Arial"/>
          <w:b/>
        </w:rPr>
        <w:t>Statutární město Brno</w:t>
      </w:r>
    </w:p>
    <w:p w14:paraId="6BF47AA2" w14:textId="6B0AF834" w:rsidR="003F5491" w:rsidRDefault="005E7442" w:rsidP="004444AE">
      <w:pPr>
        <w:spacing w:line="360" w:lineRule="auto"/>
        <w:jc w:val="center"/>
        <w:rPr>
          <w:rFonts w:ascii="Arial" w:hAnsi="Arial" w:cs="Arial"/>
          <w:b/>
        </w:rPr>
      </w:pPr>
      <w:r w:rsidRPr="005E7442">
        <w:rPr>
          <w:rFonts w:ascii="Arial" w:hAnsi="Arial" w:cs="Arial"/>
          <w:b/>
        </w:rPr>
        <w:t>Dominikánské náměstí 196/1, 602 00 Brno</w:t>
      </w:r>
    </w:p>
    <w:p w14:paraId="6C67C1C4" w14:textId="40C63162" w:rsidR="00A0542E" w:rsidRDefault="004444AE" w:rsidP="004444AE">
      <w:pPr>
        <w:spacing w:line="360" w:lineRule="auto"/>
        <w:jc w:val="center"/>
        <w:rPr>
          <w:rFonts w:ascii="Arial" w:hAnsi="Arial" w:cs="Arial"/>
          <w:b/>
          <w:bCs/>
        </w:rPr>
      </w:pPr>
      <w:r w:rsidRPr="004444AE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:</w:t>
      </w:r>
      <w:r w:rsidRPr="004444AE">
        <w:rPr>
          <w:rFonts w:ascii="Arial" w:hAnsi="Arial" w:cs="Arial"/>
          <w:b/>
        </w:rPr>
        <w:t xml:space="preserve"> </w:t>
      </w:r>
      <w:r w:rsidR="009C31D2" w:rsidRPr="00F315A5">
        <w:rPr>
          <w:rFonts w:ascii="Arial" w:hAnsi="Arial" w:cs="Arial"/>
          <w:b/>
        </w:rPr>
        <w:t>44992785</w:t>
      </w:r>
    </w:p>
    <w:p w14:paraId="6381640D" w14:textId="77777777" w:rsidR="00A0542E" w:rsidRDefault="00A0542E" w:rsidP="00A0542E">
      <w:pPr>
        <w:spacing w:line="360" w:lineRule="auto"/>
        <w:rPr>
          <w:rFonts w:ascii="Arial" w:hAnsi="Arial" w:cs="Arial"/>
          <w:b/>
          <w:bCs/>
        </w:rPr>
      </w:pPr>
    </w:p>
    <w:p w14:paraId="75E83DA2" w14:textId="77777777" w:rsidR="00A0542E" w:rsidRDefault="00A0542E" w:rsidP="00A0542E">
      <w:pPr>
        <w:spacing w:line="360" w:lineRule="auto"/>
        <w:rPr>
          <w:rFonts w:ascii="Arial" w:hAnsi="Arial" w:cs="Arial"/>
          <w:b/>
          <w:bCs/>
        </w:rPr>
      </w:pPr>
    </w:p>
    <w:p w14:paraId="699153CE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0748EBAB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1385ACD5" w14:textId="4C6C4C05" w:rsidR="00B06F9B" w:rsidRDefault="00B06F9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1AD362D" w14:textId="77777777" w:rsidR="00AC4CE4" w:rsidRDefault="00AC4CE4" w:rsidP="00A0542E">
      <w:pPr>
        <w:spacing w:line="360" w:lineRule="auto"/>
        <w:rPr>
          <w:rFonts w:ascii="Arial" w:hAnsi="Arial" w:cs="Arial"/>
          <w:b/>
          <w:bCs/>
        </w:rPr>
      </w:pPr>
    </w:p>
    <w:p w14:paraId="0A441337" w14:textId="77777777" w:rsidR="00A0542E" w:rsidRPr="008A2E3D" w:rsidRDefault="00A0542E" w:rsidP="00A0542E">
      <w:pPr>
        <w:spacing w:line="360" w:lineRule="auto"/>
        <w:rPr>
          <w:rFonts w:ascii="Arial" w:hAnsi="Arial" w:cs="Arial"/>
          <w:b/>
          <w:bCs/>
        </w:rPr>
      </w:pPr>
      <w:r w:rsidRPr="008A2E3D">
        <w:rPr>
          <w:rFonts w:ascii="Arial" w:hAnsi="Arial" w:cs="Arial"/>
          <w:b/>
          <w:bCs/>
        </w:rPr>
        <w:t>Přílohy:</w:t>
      </w:r>
    </w:p>
    <w:p w14:paraId="70A1E26B" w14:textId="77777777" w:rsidR="00A0542E" w:rsidRDefault="00A0542E" w:rsidP="00B234AA">
      <w:pPr>
        <w:numPr>
          <w:ilvl w:val="0"/>
          <w:numId w:val="6"/>
        </w:numPr>
        <w:tabs>
          <w:tab w:val="num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2E3D">
        <w:rPr>
          <w:rFonts w:ascii="Arial" w:hAnsi="Arial" w:cs="Arial"/>
          <w:bCs/>
          <w:sz w:val="20"/>
          <w:szCs w:val="20"/>
        </w:rPr>
        <w:t>Krycí list nabídky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7B7F8278" w14:textId="77777777" w:rsidR="00C405BA" w:rsidRDefault="00C405BA" w:rsidP="00B234A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F7909">
        <w:rPr>
          <w:rFonts w:ascii="Arial" w:hAnsi="Arial" w:cs="Arial"/>
          <w:bCs/>
          <w:sz w:val="20"/>
          <w:szCs w:val="20"/>
        </w:rPr>
        <w:t>Návrh Smlouvy o dílo (</w:t>
      </w:r>
      <w:bookmarkStart w:id="0" w:name="_Hlk35927132"/>
      <w:r w:rsidRPr="008F7909">
        <w:rPr>
          <w:rFonts w:ascii="Arial" w:hAnsi="Arial" w:cs="Arial"/>
          <w:bCs/>
          <w:sz w:val="20"/>
          <w:szCs w:val="20"/>
        </w:rPr>
        <w:t>Smlouva o zhotovení projektové dokumentace, zajištění inženýrské činnosti a souvisejících služeb</w:t>
      </w:r>
      <w:bookmarkEnd w:id="0"/>
      <w:r w:rsidRPr="008F7909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a návrh Příkazní smlouvy pro výkon autorského dozoru</w:t>
      </w:r>
    </w:p>
    <w:p w14:paraId="1D2A6204" w14:textId="74E58DF3" w:rsidR="003955D4" w:rsidRPr="009D2A77" w:rsidRDefault="00A84DDA" w:rsidP="00B234AA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Územní s</w:t>
      </w:r>
      <w:r w:rsidR="006812A6">
        <w:rPr>
          <w:rFonts w:ascii="Arial" w:hAnsi="Arial" w:cs="Arial"/>
          <w:bCs/>
          <w:sz w:val="20"/>
          <w:szCs w:val="20"/>
        </w:rPr>
        <w:t>tudie</w:t>
      </w:r>
    </w:p>
    <w:p w14:paraId="731A5814" w14:textId="77777777" w:rsidR="00752563" w:rsidRPr="006253EB" w:rsidRDefault="00752563" w:rsidP="000818D3">
      <w:pPr>
        <w:spacing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4B1E795" w14:textId="77777777" w:rsidR="0033054B" w:rsidRPr="008A2E3D" w:rsidRDefault="00FB463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1" w:name="_Toc271267035"/>
      <w:r w:rsidRPr="008A2E3D">
        <w:rPr>
          <w:noProof w:val="0"/>
          <w:color w:val="auto"/>
          <w:szCs w:val="24"/>
        </w:rPr>
        <w:t>PREAMBULE</w:t>
      </w:r>
      <w:bookmarkEnd w:id="1"/>
    </w:p>
    <w:p w14:paraId="480E23C2" w14:textId="77777777" w:rsidR="00126F08" w:rsidRPr="004D149F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149F">
        <w:rPr>
          <w:rFonts w:ascii="Arial" w:hAnsi="Arial" w:cs="Arial"/>
          <w:sz w:val="20"/>
          <w:szCs w:val="20"/>
        </w:rPr>
        <w:t xml:space="preserve">Tato zadávací dokumentace </w:t>
      </w:r>
      <w:r w:rsidRPr="00EE42AE">
        <w:rPr>
          <w:rFonts w:ascii="Arial" w:hAnsi="Arial" w:cs="Arial"/>
          <w:sz w:val="20"/>
          <w:szCs w:val="20"/>
        </w:rPr>
        <w:t xml:space="preserve">je </w:t>
      </w:r>
      <w:r w:rsidRPr="002D7EA6">
        <w:rPr>
          <w:rFonts w:ascii="Arial" w:hAnsi="Arial" w:cs="Arial"/>
          <w:sz w:val="20"/>
          <w:szCs w:val="20"/>
        </w:rPr>
        <w:t xml:space="preserve">zpracována v souladu se zákonem č. 134/2016 Sb., o zadávání veřejných zakázek, v platném znění (dále rovněž jen „zákon </w:t>
      </w:r>
      <w:r>
        <w:rPr>
          <w:rFonts w:ascii="Arial" w:hAnsi="Arial" w:cs="Arial"/>
          <w:sz w:val="20"/>
          <w:szCs w:val="20"/>
        </w:rPr>
        <w:t>o zadávání veřejných zakázek</w:t>
      </w:r>
      <w:r w:rsidRPr="002D7EA6">
        <w:rPr>
          <w:rFonts w:ascii="Arial" w:hAnsi="Arial" w:cs="Arial"/>
          <w:sz w:val="20"/>
          <w:szCs w:val="20"/>
        </w:rPr>
        <w:t>“ či „zákon“) a v souladu s platnými právními předpisy. Práva a povinnosti neuvedené v této zadávací dokumentaci se řídí zákonem.</w:t>
      </w:r>
    </w:p>
    <w:p w14:paraId="617EA124" w14:textId="77777777" w:rsidR="00126F08" w:rsidRPr="004D149F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F8CFD9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0EB1">
        <w:rPr>
          <w:rFonts w:ascii="Arial" w:hAnsi="Arial" w:cs="Arial"/>
          <w:sz w:val="20"/>
          <w:szCs w:val="20"/>
        </w:rPr>
        <w:t xml:space="preserve">Žádost o vysvětlení </w:t>
      </w:r>
      <w:r>
        <w:rPr>
          <w:rFonts w:ascii="Arial" w:hAnsi="Arial" w:cs="Arial"/>
          <w:sz w:val="20"/>
          <w:szCs w:val="20"/>
        </w:rPr>
        <w:t xml:space="preserve">zadávací </w:t>
      </w:r>
      <w:r w:rsidRPr="00D60EB1">
        <w:rPr>
          <w:rFonts w:ascii="Arial" w:hAnsi="Arial" w:cs="Arial"/>
          <w:sz w:val="20"/>
          <w:szCs w:val="20"/>
        </w:rPr>
        <w:t xml:space="preserve">dokumentace je </w:t>
      </w:r>
      <w:r>
        <w:rPr>
          <w:rFonts w:ascii="Arial" w:hAnsi="Arial" w:cs="Arial"/>
          <w:sz w:val="20"/>
          <w:szCs w:val="20"/>
        </w:rPr>
        <w:t>dodavatel</w:t>
      </w:r>
      <w:r w:rsidRPr="00D60EB1">
        <w:rPr>
          <w:rFonts w:ascii="Arial" w:hAnsi="Arial" w:cs="Arial"/>
          <w:sz w:val="20"/>
          <w:szCs w:val="20"/>
        </w:rPr>
        <w:t xml:space="preserve"> p</w:t>
      </w:r>
      <w:r w:rsidRPr="007371CD">
        <w:rPr>
          <w:rFonts w:ascii="Arial" w:hAnsi="Arial" w:cs="Arial"/>
          <w:sz w:val="20"/>
          <w:szCs w:val="20"/>
        </w:rPr>
        <w:t xml:space="preserve">ovinen doručit </w:t>
      </w:r>
      <w:r w:rsidR="00473D18" w:rsidRPr="007371CD">
        <w:rPr>
          <w:rFonts w:ascii="Arial" w:hAnsi="Arial" w:cs="Arial"/>
          <w:sz w:val="20"/>
          <w:szCs w:val="20"/>
        </w:rPr>
        <w:t>prostřednictvím elektronického nástroje</w:t>
      </w:r>
      <w:r w:rsidRPr="007371CD">
        <w:rPr>
          <w:rFonts w:ascii="Arial" w:hAnsi="Arial" w:cs="Arial"/>
          <w:sz w:val="20"/>
          <w:szCs w:val="20"/>
        </w:rPr>
        <w:t xml:space="preserve"> nejpozději </w:t>
      </w:r>
      <w:r w:rsidRPr="007371CD">
        <w:rPr>
          <w:rFonts w:ascii="Arial" w:hAnsi="Arial" w:cs="Arial"/>
          <w:sz w:val="20"/>
          <w:szCs w:val="20"/>
          <w:u w:val="single"/>
        </w:rPr>
        <w:t>8 pracovních dnů</w:t>
      </w:r>
      <w:r w:rsidRPr="007371CD">
        <w:rPr>
          <w:rFonts w:ascii="Arial" w:hAnsi="Arial" w:cs="Arial"/>
          <w:sz w:val="20"/>
          <w:szCs w:val="20"/>
        </w:rPr>
        <w:t xml:space="preserve"> před uplynutím</w:t>
      </w:r>
      <w:r w:rsidRPr="00D60EB1">
        <w:rPr>
          <w:rFonts w:ascii="Arial" w:hAnsi="Arial" w:cs="Arial"/>
          <w:sz w:val="20"/>
          <w:szCs w:val="20"/>
        </w:rPr>
        <w:t xml:space="preserve"> lhůty stanovené pro podání </w:t>
      </w:r>
      <w:r>
        <w:rPr>
          <w:rFonts w:ascii="Arial" w:hAnsi="Arial" w:cs="Arial"/>
          <w:sz w:val="20"/>
          <w:szCs w:val="20"/>
        </w:rPr>
        <w:t>nabídek.</w:t>
      </w:r>
    </w:p>
    <w:p w14:paraId="514A95A4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vysvětlení zadávací </w:t>
      </w:r>
      <w:r w:rsidRPr="00D60EB1">
        <w:rPr>
          <w:rFonts w:ascii="Arial" w:hAnsi="Arial" w:cs="Arial"/>
          <w:sz w:val="20"/>
          <w:szCs w:val="20"/>
        </w:rPr>
        <w:t xml:space="preserve">dokumentace </w:t>
      </w:r>
      <w:r>
        <w:rPr>
          <w:rFonts w:ascii="Arial" w:hAnsi="Arial" w:cs="Arial"/>
          <w:sz w:val="20"/>
          <w:szCs w:val="20"/>
        </w:rPr>
        <w:t>uve</w:t>
      </w:r>
      <w:r w:rsidRPr="00D60EB1">
        <w:rPr>
          <w:rFonts w:ascii="Arial" w:hAnsi="Arial" w:cs="Arial"/>
          <w:sz w:val="20"/>
          <w:szCs w:val="20"/>
        </w:rPr>
        <w:t>řejní</w:t>
      </w:r>
      <w:r>
        <w:rPr>
          <w:rFonts w:ascii="Arial" w:hAnsi="Arial" w:cs="Arial"/>
          <w:sz w:val="20"/>
          <w:szCs w:val="20"/>
        </w:rPr>
        <w:t xml:space="preserve"> na profilu zadavatele včetně přesného znění žá</w:t>
      </w:r>
      <w:r w:rsidRPr="00D60EB1">
        <w:rPr>
          <w:rFonts w:ascii="Arial" w:hAnsi="Arial" w:cs="Arial"/>
          <w:sz w:val="20"/>
          <w:szCs w:val="20"/>
        </w:rPr>
        <w:t>dosti bez identifikace tohoto dodavatele</w:t>
      </w:r>
      <w:r>
        <w:rPr>
          <w:rFonts w:ascii="Arial" w:hAnsi="Arial" w:cs="Arial"/>
          <w:sz w:val="20"/>
          <w:szCs w:val="20"/>
        </w:rPr>
        <w:t xml:space="preserve"> nejpozději </w:t>
      </w:r>
      <w:r>
        <w:rPr>
          <w:rFonts w:ascii="Arial" w:hAnsi="Arial" w:cs="Arial"/>
          <w:sz w:val="20"/>
          <w:szCs w:val="20"/>
          <w:u w:val="single"/>
        </w:rPr>
        <w:t>5</w:t>
      </w:r>
      <w:r w:rsidRPr="0066073C">
        <w:rPr>
          <w:rFonts w:ascii="Arial" w:hAnsi="Arial" w:cs="Arial"/>
          <w:sz w:val="20"/>
          <w:szCs w:val="20"/>
          <w:u w:val="single"/>
        </w:rPr>
        <w:t xml:space="preserve"> pracovní</w:t>
      </w:r>
      <w:r>
        <w:rPr>
          <w:rFonts w:ascii="Arial" w:hAnsi="Arial" w:cs="Arial"/>
          <w:sz w:val="20"/>
          <w:szCs w:val="20"/>
          <w:u w:val="single"/>
        </w:rPr>
        <w:t>ch</w:t>
      </w:r>
      <w:r w:rsidRPr="0066073C">
        <w:rPr>
          <w:rFonts w:ascii="Arial" w:hAnsi="Arial" w:cs="Arial"/>
          <w:sz w:val="20"/>
          <w:szCs w:val="20"/>
          <w:u w:val="single"/>
        </w:rPr>
        <w:t xml:space="preserve"> dn</w:t>
      </w:r>
      <w:r>
        <w:rPr>
          <w:rFonts w:ascii="Arial" w:hAnsi="Arial" w:cs="Arial"/>
          <w:sz w:val="20"/>
          <w:szCs w:val="20"/>
          <w:u w:val="single"/>
        </w:rPr>
        <w:t>ů</w:t>
      </w:r>
      <w:r>
        <w:rPr>
          <w:rFonts w:ascii="Arial" w:hAnsi="Arial" w:cs="Arial"/>
          <w:sz w:val="20"/>
          <w:szCs w:val="20"/>
        </w:rPr>
        <w:t xml:space="preserve"> před uplynutím lhůty pro podání nabídek.</w:t>
      </w:r>
    </w:p>
    <w:p w14:paraId="355B9E4E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D4D521" w14:textId="77777777" w:rsidR="00126F08" w:rsidRPr="00D80FA5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765D">
        <w:rPr>
          <w:rFonts w:ascii="Arial" w:hAnsi="Arial" w:cs="Arial"/>
          <w:sz w:val="20"/>
          <w:szCs w:val="20"/>
        </w:rPr>
        <w:t>Zadavatel v </w:t>
      </w:r>
      <w:r w:rsidRPr="00D80FA5">
        <w:rPr>
          <w:rFonts w:ascii="Arial" w:hAnsi="Arial" w:cs="Arial"/>
          <w:sz w:val="20"/>
          <w:szCs w:val="20"/>
        </w:rPr>
        <w:t>souladu s § 105 odst. 2 zákona požaduje, aby následující zadavatelem určené významné činnosti při plnění veřejné zakázky byly plněny přímo vybraným dodavatelem:</w:t>
      </w:r>
    </w:p>
    <w:p w14:paraId="099E06AE" w14:textId="7CC9A7FC" w:rsidR="00126F08" w:rsidRDefault="00E26DCE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FA5">
        <w:rPr>
          <w:rFonts w:ascii="Arial" w:hAnsi="Arial" w:cs="Arial"/>
          <w:sz w:val="20"/>
          <w:szCs w:val="20"/>
        </w:rPr>
        <w:t>Při plnění zakázky nemůže být poddodavateli plněn výkon pozice vedoucího realizačního týmu, zástupce vedoucího realizačního týmu a realizace autorského dozoru.</w:t>
      </w:r>
    </w:p>
    <w:p w14:paraId="5F3E73B1" w14:textId="77777777" w:rsidR="00E26DCE" w:rsidRDefault="00E26DCE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72FB49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POZN.: Poddodavatelé, pomocí kterých zájemce o zakázku prokazoval kvalifikační předpoklady, se musí podílet na realizaci zakázky v objemu odpovídajícím dokládané kvalifikaci. Tato povinnost bude ze strany zadavatele kontrolována v průběhu celé realizace a porušení této povinnosti bude mít za následek uplatnění sankcí ze strany zadavatele.</w:t>
      </w:r>
    </w:p>
    <w:p w14:paraId="6C1ECA3A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410170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114F4" w14:textId="77777777" w:rsidR="00DC1D30" w:rsidRDefault="00DC1D30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EDCACD" w14:textId="77777777" w:rsidR="00DC1D30" w:rsidRDefault="00DC1D30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8A058B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0394FE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77928A" w14:textId="6883AF7F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F07CD8" w14:textId="77777777" w:rsidR="00CB6963" w:rsidRDefault="00CB6963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3D8FCD" w14:textId="77777777" w:rsidR="00126F08" w:rsidRDefault="00126F08" w:rsidP="00126F0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C272E1" w14:textId="77777777" w:rsidR="008A2E3D" w:rsidRPr="008A2E3D" w:rsidRDefault="00D3009E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8A2E3D">
        <w:rPr>
          <w:noProof w:val="0"/>
          <w:color w:val="auto"/>
          <w:szCs w:val="24"/>
        </w:rPr>
        <w:lastRenderedPageBreak/>
        <w:t xml:space="preserve"> </w:t>
      </w:r>
      <w:r w:rsidR="008A2E3D">
        <w:rPr>
          <w:noProof w:val="0"/>
          <w:color w:val="auto"/>
          <w:szCs w:val="24"/>
        </w:rPr>
        <w:t>INFORMACE O ZADAVATELI</w:t>
      </w:r>
    </w:p>
    <w:p w14:paraId="08BDFF8D" w14:textId="77777777" w:rsidR="008A2E3D" w:rsidRPr="008A2E3D" w:rsidRDefault="004440C7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bookmarkStart w:id="2" w:name="_Toc32627406"/>
      <w:bookmarkStart w:id="3" w:name="_Toc102272595"/>
      <w:r>
        <w:rPr>
          <w:noProof w:val="0"/>
          <w:color w:val="auto"/>
          <w:szCs w:val="24"/>
        </w:rPr>
        <w:t xml:space="preserve">2.1. </w:t>
      </w:r>
      <w:r w:rsidR="008A2E3D" w:rsidRPr="008A2E3D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3BAF3066" w14:textId="77873263" w:rsidR="00CA3494" w:rsidRPr="00CA3494" w:rsidRDefault="00126F08" w:rsidP="00CA3494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bookmarkStart w:id="4" w:name="_Toc32627407"/>
      <w:bookmarkStart w:id="5" w:name="_Toc102272596"/>
      <w:r w:rsidRPr="00102076">
        <w:rPr>
          <w:rFonts w:ascii="Arial" w:hAnsi="Arial" w:cs="Arial"/>
          <w:sz w:val="20"/>
          <w:szCs w:val="20"/>
        </w:rPr>
        <w:t>název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207BBF" w:rsidRPr="00F315A5">
        <w:rPr>
          <w:rFonts w:ascii="Arial" w:hAnsi="Arial" w:cs="Arial"/>
          <w:b/>
          <w:sz w:val="20"/>
          <w:szCs w:val="20"/>
        </w:rPr>
        <w:t>Statutární město Brno</w:t>
      </w:r>
    </w:p>
    <w:p w14:paraId="61BB4448" w14:textId="316B6B5F" w:rsidR="00126F08" w:rsidRPr="00102076" w:rsidRDefault="00126F08" w:rsidP="00126F08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102076">
        <w:rPr>
          <w:rFonts w:ascii="Arial" w:hAnsi="Arial" w:cs="Arial"/>
          <w:sz w:val="20"/>
          <w:szCs w:val="20"/>
        </w:rPr>
        <w:t>sídlo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4709F3" w:rsidRPr="004709F3">
        <w:rPr>
          <w:rFonts w:ascii="Arial" w:hAnsi="Arial" w:cs="Arial"/>
          <w:sz w:val="20"/>
          <w:szCs w:val="20"/>
        </w:rPr>
        <w:t>Dominikánské náměstí 196/1, 602 00 Brno</w:t>
      </w:r>
    </w:p>
    <w:p w14:paraId="68376063" w14:textId="64CF1408" w:rsidR="00126F08" w:rsidRDefault="00126F08" w:rsidP="00126F08">
      <w:pPr>
        <w:keepLines/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102076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</w:r>
      <w:r w:rsidRPr="00102076">
        <w:rPr>
          <w:rFonts w:ascii="Arial" w:hAnsi="Arial" w:cs="Arial"/>
          <w:sz w:val="20"/>
          <w:szCs w:val="20"/>
        </w:rPr>
        <w:tab/>
        <w:t xml:space="preserve">: </w:t>
      </w:r>
      <w:r w:rsidR="00D85EB9" w:rsidRPr="00F315A5">
        <w:rPr>
          <w:rFonts w:ascii="Arial" w:hAnsi="Arial" w:cs="Arial"/>
          <w:sz w:val="20"/>
          <w:szCs w:val="20"/>
        </w:rPr>
        <w:t>44992785</w:t>
      </w:r>
    </w:p>
    <w:p w14:paraId="664F3AD7" w14:textId="77777777" w:rsidR="008A2E3D" w:rsidRPr="008A2E3D" w:rsidRDefault="008A2E3D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2.2. </w:t>
      </w:r>
      <w:r w:rsidRPr="008A2E3D">
        <w:rPr>
          <w:noProof w:val="0"/>
          <w:color w:val="auto"/>
          <w:szCs w:val="24"/>
        </w:rPr>
        <w:t>Pověřená osoba zadavatele</w:t>
      </w:r>
      <w:bookmarkEnd w:id="4"/>
      <w:bookmarkEnd w:id="5"/>
    </w:p>
    <w:p w14:paraId="22A754F1" w14:textId="58F37FE3" w:rsidR="00AE43D8" w:rsidRPr="002D7EA6" w:rsidRDefault="00126F08" w:rsidP="00126F08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6" w:name="_Toc32627408"/>
      <w:bookmarkStart w:id="7" w:name="_Toc102272597"/>
      <w:r w:rsidRPr="002D7EA6">
        <w:rPr>
          <w:rFonts w:ascii="Arial" w:hAnsi="Arial" w:cs="Arial"/>
          <w:sz w:val="20"/>
          <w:szCs w:val="20"/>
        </w:rPr>
        <w:t xml:space="preserve">Zástupcem, zastupujícím zadavatele v souladu s § 43 zákona, je </w:t>
      </w:r>
      <w:r w:rsidR="00AE43D8" w:rsidRPr="00D30CA7">
        <w:rPr>
          <w:rFonts w:ascii="Arial" w:hAnsi="Arial" w:cs="Arial"/>
          <w:sz w:val="20"/>
          <w:szCs w:val="20"/>
        </w:rPr>
        <w:t>VIA Consult, a.s., Náměstí Svobody 527, 739 61 Třinec, IČ</w:t>
      </w:r>
      <w:r w:rsidR="00AE43D8">
        <w:rPr>
          <w:rFonts w:ascii="Arial" w:hAnsi="Arial" w:cs="Arial"/>
          <w:sz w:val="20"/>
          <w:szCs w:val="20"/>
        </w:rPr>
        <w:t>O</w:t>
      </w:r>
      <w:r w:rsidR="00AE43D8" w:rsidRPr="00D30CA7">
        <w:rPr>
          <w:rFonts w:ascii="Arial" w:hAnsi="Arial" w:cs="Arial"/>
          <w:sz w:val="20"/>
          <w:szCs w:val="20"/>
        </w:rPr>
        <w:t>: 25084275</w:t>
      </w:r>
      <w:r w:rsidRPr="002D7EA6">
        <w:rPr>
          <w:rFonts w:ascii="Arial" w:hAnsi="Arial" w:cs="Arial"/>
          <w:sz w:val="20"/>
          <w:szCs w:val="20"/>
        </w:rPr>
        <w:t>.</w:t>
      </w:r>
    </w:p>
    <w:p w14:paraId="47A8F835" w14:textId="77777777" w:rsidR="008A2E3D" w:rsidRPr="008A2E3D" w:rsidRDefault="008A2E3D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720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2.3. </w:t>
      </w:r>
      <w:r w:rsidRPr="008A2E3D">
        <w:rPr>
          <w:noProof w:val="0"/>
          <w:color w:val="auto"/>
          <w:szCs w:val="24"/>
        </w:rPr>
        <w:t>Kontaktní osoby</w:t>
      </w:r>
      <w:bookmarkEnd w:id="6"/>
      <w:bookmarkEnd w:id="7"/>
    </w:p>
    <w:p w14:paraId="1548E173" w14:textId="69098D98" w:rsidR="00D64B12" w:rsidRDefault="00AC4CE4" w:rsidP="00AC4CE4">
      <w:pPr>
        <w:keepLines/>
        <w:spacing w:line="360" w:lineRule="auto"/>
        <w:jc w:val="both"/>
        <w:rPr>
          <w:rFonts w:ascii="Arial" w:hAnsi="Arial"/>
          <w:sz w:val="20"/>
          <w:szCs w:val="20"/>
        </w:rPr>
      </w:pPr>
      <w:r w:rsidRPr="00AC4CE4">
        <w:rPr>
          <w:rFonts w:ascii="Arial" w:hAnsi="Arial"/>
          <w:sz w:val="20"/>
          <w:szCs w:val="20"/>
        </w:rPr>
        <w:t xml:space="preserve">Kontaktní osobou ve všech otázkách je osoba pověřená výkonem zadavatelských činností – Mgr. </w:t>
      </w:r>
      <w:r w:rsidR="00AE43D8">
        <w:rPr>
          <w:rFonts w:ascii="Arial" w:hAnsi="Arial"/>
          <w:sz w:val="20"/>
          <w:szCs w:val="20"/>
        </w:rPr>
        <w:t>Michaela Filipiecová,</w:t>
      </w:r>
      <w:r w:rsidRPr="00AC4CE4">
        <w:rPr>
          <w:rFonts w:ascii="Arial" w:hAnsi="Arial"/>
          <w:sz w:val="20"/>
          <w:szCs w:val="20"/>
        </w:rPr>
        <w:t xml:space="preserve"> e-mail: </w:t>
      </w:r>
      <w:hyperlink r:id="rId11" w:history="1">
        <w:r w:rsidR="00AE43D8" w:rsidRPr="00620C32">
          <w:rPr>
            <w:rStyle w:val="Hypertextovodkaz"/>
            <w:rFonts w:ascii="Arial" w:hAnsi="Arial"/>
            <w:sz w:val="20"/>
            <w:szCs w:val="20"/>
          </w:rPr>
          <w:t>filipiecova@viaconsult.cz</w:t>
        </w:r>
      </w:hyperlink>
      <w:r w:rsidRPr="00AC4CE4">
        <w:rPr>
          <w:rFonts w:ascii="Arial" w:hAnsi="Arial"/>
          <w:sz w:val="20"/>
          <w:szCs w:val="20"/>
        </w:rPr>
        <w:t>,  tel.: 605 201</w:t>
      </w:r>
      <w:r w:rsidR="00AE43D8">
        <w:rPr>
          <w:rFonts w:ascii="Arial" w:hAnsi="Arial"/>
          <w:sz w:val="20"/>
          <w:szCs w:val="20"/>
        </w:rPr>
        <w:t> </w:t>
      </w:r>
      <w:r w:rsidRPr="00AC4CE4">
        <w:rPr>
          <w:rFonts w:ascii="Arial" w:hAnsi="Arial"/>
          <w:sz w:val="20"/>
          <w:szCs w:val="20"/>
        </w:rPr>
        <w:t>15</w:t>
      </w:r>
      <w:r w:rsidR="00AE43D8">
        <w:rPr>
          <w:rFonts w:ascii="Arial" w:hAnsi="Arial"/>
          <w:sz w:val="20"/>
          <w:szCs w:val="20"/>
        </w:rPr>
        <w:t>4.</w:t>
      </w:r>
    </w:p>
    <w:p w14:paraId="27FDBDB7" w14:textId="77777777" w:rsidR="00D64B12" w:rsidRPr="008E4F99" w:rsidRDefault="00D64B12" w:rsidP="00D64B12">
      <w:pPr>
        <w:keepLines/>
        <w:shd w:val="pct5" w:color="auto" w:fill="auto"/>
        <w:spacing w:before="480" w:after="120" w:line="360" w:lineRule="auto"/>
        <w:ind w:left="720"/>
        <w:jc w:val="both"/>
        <w:outlineLvl w:val="0"/>
        <w:rPr>
          <w:rFonts w:ascii="Arial" w:hAnsi="Arial" w:cs="Arial"/>
          <w:b/>
          <w:bCs/>
          <w:kern w:val="32"/>
        </w:rPr>
      </w:pPr>
      <w:bookmarkStart w:id="8" w:name="_Toc520902341"/>
      <w:r w:rsidRPr="008E4F99">
        <w:rPr>
          <w:rFonts w:ascii="Arial" w:hAnsi="Arial" w:cs="Arial"/>
          <w:b/>
          <w:bCs/>
          <w:kern w:val="32"/>
        </w:rPr>
        <w:t>2.4. Profil zadavatele</w:t>
      </w:r>
      <w:bookmarkEnd w:id="8"/>
    </w:p>
    <w:p w14:paraId="4AA51333" w14:textId="0ABD9AE0" w:rsidR="00751335" w:rsidRPr="008E4F99" w:rsidRDefault="00E07DDA" w:rsidP="00751335">
      <w:pPr>
        <w:keepLines/>
        <w:spacing w:line="360" w:lineRule="auto"/>
        <w:jc w:val="both"/>
        <w:rPr>
          <w:rStyle w:val="Hypertextovodkaz"/>
          <w:rFonts w:ascii="Arial" w:hAnsi="Arial" w:cs="Arial"/>
          <w:color w:val="auto"/>
          <w:sz w:val="20"/>
          <w:szCs w:val="20"/>
        </w:rPr>
      </w:pPr>
      <w:bookmarkStart w:id="9" w:name="_Toc520902342"/>
      <w:r w:rsidRPr="00CB6963">
        <w:rPr>
          <w:rFonts w:ascii="Arial" w:hAnsi="Arial"/>
          <w:sz w:val="20"/>
        </w:rPr>
        <w:t xml:space="preserve">Profil zadavatele je veřejně dostupný na adrese: </w:t>
      </w:r>
      <w:hyperlink r:id="rId12" w:history="1">
        <w:r w:rsidRPr="00CB6963">
          <w:rPr>
            <w:rStyle w:val="Hypertextovodkaz"/>
            <w:rFonts w:ascii="Arial" w:hAnsi="Arial"/>
            <w:sz w:val="20"/>
          </w:rPr>
          <w:t>https://ezak.brno.cz</w:t>
        </w:r>
      </w:hyperlink>
    </w:p>
    <w:p w14:paraId="2BC2296F" w14:textId="77777777" w:rsidR="00D64B12" w:rsidRPr="008E4F99" w:rsidRDefault="00D64B12" w:rsidP="00D64B12">
      <w:pPr>
        <w:keepLines/>
        <w:shd w:val="pct5" w:color="auto" w:fill="auto"/>
        <w:spacing w:before="480" w:after="120" w:line="360" w:lineRule="auto"/>
        <w:ind w:left="720"/>
        <w:jc w:val="both"/>
        <w:outlineLvl w:val="0"/>
        <w:rPr>
          <w:rFonts w:ascii="Arial" w:hAnsi="Arial" w:cs="Arial"/>
          <w:b/>
          <w:bCs/>
          <w:kern w:val="32"/>
        </w:rPr>
      </w:pPr>
      <w:r w:rsidRPr="008E4F99">
        <w:rPr>
          <w:rFonts w:ascii="Arial" w:hAnsi="Arial" w:cs="Arial"/>
          <w:b/>
          <w:bCs/>
          <w:kern w:val="32"/>
        </w:rPr>
        <w:t>2.5. Elektronický nástroj zadavatele</w:t>
      </w:r>
      <w:bookmarkEnd w:id="9"/>
    </w:p>
    <w:p w14:paraId="2A1622E0" w14:textId="67F65442" w:rsidR="00F90067" w:rsidRPr="00F90067" w:rsidRDefault="00F923EB" w:rsidP="00F90067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0" w:name="_Toc271267038"/>
      <w:r w:rsidRPr="00CB6963">
        <w:rPr>
          <w:rFonts w:ascii="Arial" w:hAnsi="Arial"/>
          <w:sz w:val="20"/>
        </w:rPr>
        <w:t xml:space="preserve">Nabídky a žádosti o účast je nezbytné podat prostřednictvím elektronického nástroje E-ZAK dostupného na </w:t>
      </w:r>
      <w:hyperlink r:id="rId13" w:history="1">
        <w:r w:rsidRPr="00CB6963">
          <w:rPr>
            <w:rStyle w:val="Hypertextovodkaz"/>
            <w:rFonts w:ascii="Arial" w:hAnsi="Arial"/>
            <w:sz w:val="20"/>
          </w:rPr>
          <w:t>https://ezak.brno.cz</w:t>
        </w:r>
      </w:hyperlink>
      <w:r w:rsidRPr="00CB6963">
        <w:rPr>
          <w:rFonts w:ascii="Arial" w:hAnsi="Arial"/>
          <w:sz w:val="20"/>
        </w:rPr>
        <w:t>.</w:t>
      </w:r>
    </w:p>
    <w:p w14:paraId="06DD030F" w14:textId="77777777" w:rsidR="00FB463B" w:rsidRPr="008A2E3D" w:rsidRDefault="00FB463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8A2E3D">
        <w:rPr>
          <w:noProof w:val="0"/>
          <w:color w:val="auto"/>
          <w:szCs w:val="24"/>
        </w:rPr>
        <w:t>PŘEDMĚT ZAKÁZKY</w:t>
      </w:r>
      <w:bookmarkEnd w:id="10"/>
    </w:p>
    <w:p w14:paraId="01E0827D" w14:textId="5EE3E98D" w:rsidR="004936D0" w:rsidRDefault="00B636D7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B636D7">
        <w:rPr>
          <w:rFonts w:ascii="Arial" w:hAnsi="Arial" w:cs="Arial"/>
          <w:bCs/>
          <w:iCs/>
          <w:sz w:val="20"/>
          <w:szCs w:val="20"/>
        </w:rPr>
        <w:t xml:space="preserve">Předmětem plnění je </w:t>
      </w:r>
      <w:r w:rsidR="00732493">
        <w:rPr>
          <w:rFonts w:ascii="Arial" w:hAnsi="Arial" w:cs="Arial"/>
          <w:bCs/>
          <w:iCs/>
          <w:sz w:val="20"/>
          <w:szCs w:val="20"/>
        </w:rPr>
        <w:t xml:space="preserve">aktualizace územní </w:t>
      </w:r>
      <w:r w:rsidRPr="00B636D7">
        <w:rPr>
          <w:rFonts w:ascii="Arial" w:hAnsi="Arial" w:cs="Arial"/>
          <w:bCs/>
          <w:iCs/>
          <w:sz w:val="20"/>
          <w:szCs w:val="20"/>
        </w:rPr>
        <w:t>studie</w:t>
      </w:r>
      <w:r w:rsidR="00100716">
        <w:rPr>
          <w:rFonts w:ascii="Arial" w:hAnsi="Arial" w:cs="Arial"/>
          <w:bCs/>
          <w:iCs/>
          <w:sz w:val="20"/>
          <w:szCs w:val="20"/>
        </w:rPr>
        <w:t xml:space="preserve"> (příloha č. 3 ZD) dle požadavků zadavatele</w:t>
      </w:r>
      <w:r w:rsidRPr="00B636D7">
        <w:rPr>
          <w:rFonts w:ascii="Arial" w:hAnsi="Arial" w:cs="Arial"/>
          <w:bCs/>
          <w:iCs/>
          <w:sz w:val="20"/>
          <w:szCs w:val="20"/>
        </w:rPr>
        <w:t>,</w:t>
      </w:r>
      <w:r w:rsidR="00C55606">
        <w:rPr>
          <w:rFonts w:ascii="Arial" w:hAnsi="Arial" w:cs="Arial"/>
          <w:bCs/>
          <w:iCs/>
          <w:sz w:val="20"/>
          <w:szCs w:val="20"/>
        </w:rPr>
        <w:t xml:space="preserve"> vypracování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 projektové dokumentace (včetně inženýrské činnosti) </w:t>
      </w:r>
      <w:r w:rsidR="00BE367D">
        <w:rPr>
          <w:rFonts w:ascii="Arial" w:hAnsi="Arial" w:cs="Arial"/>
          <w:bCs/>
          <w:iCs/>
          <w:sz w:val="20"/>
          <w:szCs w:val="20"/>
        </w:rPr>
        <w:t>ve stupni pro územní rozhodnutí (DUR)</w:t>
      </w:r>
      <w:r w:rsidR="0033043D">
        <w:rPr>
          <w:rFonts w:ascii="Arial" w:hAnsi="Arial" w:cs="Arial"/>
          <w:bCs/>
          <w:iCs/>
          <w:sz w:val="20"/>
          <w:szCs w:val="20"/>
        </w:rPr>
        <w:t xml:space="preserve">, </w:t>
      </w:r>
      <w:r w:rsidR="00BE367D">
        <w:rPr>
          <w:rFonts w:ascii="Arial" w:hAnsi="Arial" w:cs="Arial"/>
          <w:bCs/>
          <w:iCs/>
          <w:sz w:val="20"/>
          <w:szCs w:val="20"/>
        </w:rPr>
        <w:t xml:space="preserve">projektové dokumentace </w:t>
      </w:r>
      <w:r w:rsidR="00491954" w:rsidRPr="00B636D7">
        <w:rPr>
          <w:rFonts w:ascii="Arial" w:hAnsi="Arial" w:cs="Arial"/>
          <w:bCs/>
          <w:iCs/>
          <w:sz w:val="20"/>
          <w:szCs w:val="20"/>
        </w:rPr>
        <w:t xml:space="preserve">(včetně inženýrské činnosti) 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pro vydání stavebního povolení (DSP), a dále vypracování projektové dokumentace ve stupni pro </w:t>
      </w:r>
      <w:r w:rsidR="00D76322">
        <w:rPr>
          <w:rFonts w:ascii="Arial" w:hAnsi="Arial" w:cs="Arial"/>
          <w:bCs/>
          <w:iCs/>
          <w:sz w:val="20"/>
          <w:szCs w:val="20"/>
        </w:rPr>
        <w:t>výběr dodavatele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B636D7">
        <w:rPr>
          <w:rFonts w:ascii="Arial" w:hAnsi="Arial" w:cs="Arial"/>
          <w:bCs/>
          <w:iCs/>
          <w:sz w:val="20"/>
          <w:szCs w:val="20"/>
        </w:rPr>
        <w:t>(</w:t>
      </w:r>
      <w:r w:rsidRPr="00B636D7">
        <w:rPr>
          <w:rFonts w:ascii="Arial" w:hAnsi="Arial" w:cs="Arial"/>
          <w:bCs/>
          <w:iCs/>
          <w:sz w:val="20"/>
          <w:szCs w:val="20"/>
        </w:rPr>
        <w:t>D</w:t>
      </w:r>
      <w:r w:rsidR="00D76322">
        <w:rPr>
          <w:rFonts w:ascii="Arial" w:hAnsi="Arial" w:cs="Arial"/>
          <w:bCs/>
          <w:iCs/>
          <w:sz w:val="20"/>
          <w:szCs w:val="20"/>
        </w:rPr>
        <w:t>VD</w:t>
      </w:r>
      <w:r w:rsidRPr="00B636D7">
        <w:rPr>
          <w:rFonts w:ascii="Arial" w:hAnsi="Arial" w:cs="Arial"/>
          <w:bCs/>
          <w:iCs/>
          <w:sz w:val="20"/>
          <w:szCs w:val="20"/>
        </w:rPr>
        <w:t>)</w:t>
      </w:r>
      <w:r w:rsidRPr="00B636D7">
        <w:rPr>
          <w:rFonts w:ascii="Arial" w:hAnsi="Arial" w:cs="Arial"/>
          <w:bCs/>
          <w:iCs/>
          <w:sz w:val="20"/>
          <w:szCs w:val="20"/>
        </w:rPr>
        <w:t xml:space="preserve"> pro projekt </w:t>
      </w:r>
      <w:r w:rsidR="006B7185" w:rsidRPr="006B7185">
        <w:rPr>
          <w:rFonts w:ascii="Arial" w:hAnsi="Arial" w:cs="Arial"/>
          <w:bCs/>
          <w:iCs/>
          <w:sz w:val="20"/>
          <w:szCs w:val="20"/>
        </w:rPr>
        <w:t>„</w:t>
      </w:r>
      <w:r w:rsidR="00B24DFA" w:rsidRPr="00B24DFA">
        <w:rPr>
          <w:rFonts w:ascii="Arial" w:hAnsi="Arial" w:cs="Arial"/>
          <w:bCs/>
          <w:iCs/>
          <w:sz w:val="20"/>
          <w:szCs w:val="20"/>
        </w:rPr>
        <w:t>SPORTOVNĚ REKREAČNÍ OBLAST PISÁRKY ZA ANTHROPOSEM</w:t>
      </w:r>
      <w:r w:rsidR="006B7185" w:rsidRPr="006B7185">
        <w:rPr>
          <w:rFonts w:ascii="Arial" w:hAnsi="Arial" w:cs="Arial"/>
          <w:bCs/>
          <w:iCs/>
          <w:sz w:val="20"/>
          <w:szCs w:val="20"/>
        </w:rPr>
        <w:t>“.</w:t>
      </w:r>
      <w:r w:rsidR="00CA5D04">
        <w:rPr>
          <w:rFonts w:ascii="Arial" w:hAnsi="Arial" w:cs="Arial"/>
          <w:bCs/>
          <w:iCs/>
          <w:sz w:val="20"/>
          <w:szCs w:val="20"/>
        </w:rPr>
        <w:t xml:space="preserve"> P</w:t>
      </w:r>
      <w:r w:rsidR="002E0046">
        <w:rPr>
          <w:rFonts w:ascii="Arial" w:hAnsi="Arial" w:cs="Arial"/>
          <w:sz w:val="20"/>
          <w:szCs w:val="20"/>
        </w:rPr>
        <w:t xml:space="preserve">ředmětem plnění </w:t>
      </w:r>
      <w:r w:rsidR="00CA5D04">
        <w:rPr>
          <w:rFonts w:ascii="Arial" w:hAnsi="Arial" w:cs="Arial"/>
          <w:sz w:val="20"/>
          <w:szCs w:val="20"/>
        </w:rPr>
        <w:t>je rovněž</w:t>
      </w:r>
      <w:r w:rsidR="002E0046">
        <w:rPr>
          <w:rFonts w:ascii="Arial" w:hAnsi="Arial" w:cs="Arial"/>
          <w:sz w:val="20"/>
          <w:szCs w:val="20"/>
        </w:rPr>
        <w:t xml:space="preserve"> autorský dozor v případě realizace zakázky.</w:t>
      </w:r>
    </w:p>
    <w:p w14:paraId="0BD17AB6" w14:textId="77777777" w:rsidR="00C31C71" w:rsidRDefault="00C31C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729B444" w14:textId="22190C08" w:rsidR="00FB74A8" w:rsidRDefault="00E86E26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 rámci </w:t>
      </w:r>
      <w:r w:rsidR="00FA4CB0" w:rsidRPr="00C37898">
        <w:rPr>
          <w:rFonts w:ascii="Arial" w:hAnsi="Arial" w:cs="Arial"/>
          <w:sz w:val="20"/>
          <w:szCs w:val="20"/>
        </w:rPr>
        <w:t>projektové dokumentace</w:t>
      </w:r>
      <w:r w:rsidRPr="00C37898">
        <w:rPr>
          <w:rFonts w:ascii="Arial" w:hAnsi="Arial" w:cs="Arial"/>
          <w:sz w:val="20"/>
          <w:szCs w:val="20"/>
        </w:rPr>
        <w:t xml:space="preserve"> musí být </w:t>
      </w:r>
      <w:ins w:id="11" w:author="Rostislav Gnida" w:date="2020-04-22T19:05:00Z">
        <w:r w:rsidR="000A529E" w:rsidRPr="00C37898">
          <w:rPr>
            <w:rFonts w:ascii="Arial" w:hAnsi="Arial" w:cs="Arial"/>
            <w:sz w:val="20"/>
            <w:szCs w:val="20"/>
          </w:rPr>
          <w:t xml:space="preserve">v souladu s územní studii </w:t>
        </w:r>
      </w:ins>
      <w:r w:rsidRPr="00C37898">
        <w:rPr>
          <w:rFonts w:ascii="Arial" w:hAnsi="Arial" w:cs="Arial"/>
          <w:sz w:val="20"/>
          <w:szCs w:val="20"/>
        </w:rPr>
        <w:t>upraven</w:t>
      </w:r>
      <w:r w:rsidR="00C31C71" w:rsidRPr="00C37898">
        <w:rPr>
          <w:rFonts w:ascii="Arial" w:hAnsi="Arial" w:cs="Arial"/>
          <w:sz w:val="20"/>
          <w:szCs w:val="20"/>
        </w:rPr>
        <w:t>a</w:t>
      </w:r>
      <w:r w:rsidRPr="00C3789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305ED3" w14:textId="6890EBD1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a)</w:t>
      </w:r>
      <w:r w:rsidRPr="00570E51">
        <w:rPr>
          <w:rFonts w:ascii="Arial" w:hAnsi="Arial" w:cs="Arial"/>
          <w:sz w:val="20"/>
          <w:szCs w:val="20"/>
        </w:rPr>
        <w:tab/>
        <w:t>Demolic</w:t>
      </w:r>
      <w:r>
        <w:rPr>
          <w:rFonts w:ascii="Arial" w:hAnsi="Arial" w:cs="Arial"/>
          <w:sz w:val="20"/>
          <w:szCs w:val="20"/>
        </w:rPr>
        <w:t>e</w:t>
      </w:r>
      <w:r w:rsidRPr="00570E51">
        <w:rPr>
          <w:rFonts w:ascii="Arial" w:hAnsi="Arial" w:cs="Arial"/>
          <w:sz w:val="20"/>
          <w:szCs w:val="20"/>
        </w:rPr>
        <w:t xml:space="preserve"> všech objektů v řešeném území, které nejsou dle územní studie vhodné pro rekonstrukci a dále nebudou sloužit jako provozní budovy v areálu</w:t>
      </w:r>
    </w:p>
    <w:p w14:paraId="23B2A47D" w14:textId="77B4D84D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b)</w:t>
      </w:r>
      <w:r w:rsidRPr="00570E51">
        <w:rPr>
          <w:rFonts w:ascii="Arial" w:hAnsi="Arial" w:cs="Arial"/>
          <w:sz w:val="20"/>
          <w:szCs w:val="20"/>
        </w:rPr>
        <w:tab/>
        <w:t>Celkov</w:t>
      </w:r>
      <w:r>
        <w:rPr>
          <w:rFonts w:ascii="Arial" w:hAnsi="Arial" w:cs="Arial"/>
          <w:sz w:val="20"/>
          <w:szCs w:val="20"/>
        </w:rPr>
        <w:t>á</w:t>
      </w:r>
      <w:r w:rsidRPr="00570E51">
        <w:rPr>
          <w:rFonts w:ascii="Arial" w:hAnsi="Arial" w:cs="Arial"/>
          <w:sz w:val="20"/>
          <w:szCs w:val="20"/>
        </w:rPr>
        <w:t xml:space="preserve"> rekonstrukc</w:t>
      </w:r>
      <w:r>
        <w:rPr>
          <w:rFonts w:ascii="Arial" w:hAnsi="Arial" w:cs="Arial"/>
          <w:sz w:val="20"/>
          <w:szCs w:val="20"/>
        </w:rPr>
        <w:t>e</w:t>
      </w:r>
      <w:r w:rsidRPr="00570E51">
        <w:rPr>
          <w:rFonts w:ascii="Arial" w:hAnsi="Arial" w:cs="Arial"/>
          <w:sz w:val="20"/>
          <w:szCs w:val="20"/>
        </w:rPr>
        <w:t xml:space="preserve"> stávající budovy staré restaurace </w:t>
      </w:r>
      <w:ins w:id="12" w:author="Rostislav Gnida" w:date="2020-04-22T19:05:00Z">
        <w:r w:rsidR="009E7714">
          <w:rPr>
            <w:rFonts w:ascii="Arial" w:hAnsi="Arial" w:cs="Arial"/>
            <w:sz w:val="20"/>
            <w:szCs w:val="20"/>
          </w:rPr>
          <w:t xml:space="preserve">(tělocvičny) </w:t>
        </w:r>
      </w:ins>
      <w:r w:rsidRPr="00570E51">
        <w:rPr>
          <w:rFonts w:ascii="Arial" w:hAnsi="Arial" w:cs="Arial"/>
          <w:sz w:val="20"/>
          <w:szCs w:val="20"/>
        </w:rPr>
        <w:t>vč. dispozičního řešení a případných bouracích prací dostaveb</w:t>
      </w:r>
    </w:p>
    <w:p w14:paraId="175D1A91" w14:textId="51BC3B23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c)</w:t>
      </w:r>
      <w:r w:rsidRPr="00570E51">
        <w:rPr>
          <w:rFonts w:ascii="Arial" w:hAnsi="Arial" w:cs="Arial"/>
          <w:sz w:val="20"/>
          <w:szCs w:val="20"/>
        </w:rPr>
        <w:tab/>
        <w:t>Celkov</w:t>
      </w:r>
      <w:r>
        <w:rPr>
          <w:rFonts w:ascii="Arial" w:hAnsi="Arial" w:cs="Arial"/>
          <w:sz w:val="20"/>
          <w:szCs w:val="20"/>
        </w:rPr>
        <w:t>á</w:t>
      </w:r>
      <w:r w:rsidRPr="00570E51">
        <w:rPr>
          <w:rFonts w:ascii="Arial" w:hAnsi="Arial" w:cs="Arial"/>
          <w:sz w:val="20"/>
          <w:szCs w:val="20"/>
        </w:rPr>
        <w:t xml:space="preserve"> rekonstruk</w:t>
      </w:r>
      <w:r>
        <w:rPr>
          <w:rFonts w:ascii="Arial" w:hAnsi="Arial" w:cs="Arial"/>
          <w:sz w:val="20"/>
          <w:szCs w:val="20"/>
        </w:rPr>
        <w:t>ce</w:t>
      </w:r>
      <w:r w:rsidRPr="00570E51">
        <w:rPr>
          <w:rFonts w:ascii="Arial" w:hAnsi="Arial" w:cs="Arial"/>
          <w:sz w:val="20"/>
          <w:szCs w:val="20"/>
        </w:rPr>
        <w:t xml:space="preserve"> objektu staré střelnice</w:t>
      </w:r>
      <w:ins w:id="13" w:author="Rostislav Gnida" w:date="2020-04-22T19:05:00Z">
        <w:r w:rsidR="009E7714">
          <w:rPr>
            <w:rFonts w:ascii="Arial" w:hAnsi="Arial" w:cs="Arial"/>
            <w:sz w:val="20"/>
            <w:szCs w:val="20"/>
          </w:rPr>
          <w:t xml:space="preserve"> (provozní budova) a střelecké zdi</w:t>
        </w:r>
      </w:ins>
    </w:p>
    <w:p w14:paraId="69D0E744" w14:textId="73387D6E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d)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 xml:space="preserve">a </w:t>
      </w:r>
      <w:r w:rsidRPr="00570E51">
        <w:rPr>
          <w:rFonts w:ascii="Arial" w:hAnsi="Arial" w:cs="Arial"/>
          <w:sz w:val="20"/>
          <w:szCs w:val="20"/>
        </w:rPr>
        <w:t>nové provozní budovy zázemí a kavárny</w:t>
      </w:r>
    </w:p>
    <w:p w14:paraId="0E451D8F" w14:textId="06A1409D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e)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nové provozní budovy zázemí malé kopané</w:t>
      </w:r>
    </w:p>
    <w:p w14:paraId="0C8BA21D" w14:textId="0ACC1506" w:rsidR="00570E51" w:rsidRPr="00570E51" w:rsidRDefault="00570E51" w:rsidP="00C31C71">
      <w:pPr>
        <w:spacing w:after="240"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f)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2D4A4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všech sportovišť uvedených v územní studii s ohledem na funkční a prostorové uspořádání vč. </w:t>
      </w:r>
      <w:ins w:id="14" w:author="Rostislav Gnida" w:date="2020-04-22T19:05:00Z">
        <w:r w:rsidR="009E7714">
          <w:rPr>
            <w:rFonts w:ascii="Arial" w:hAnsi="Arial" w:cs="Arial"/>
            <w:sz w:val="20"/>
            <w:szCs w:val="20"/>
          </w:rPr>
          <w:t>z</w:t>
        </w:r>
        <w:r w:rsidRPr="00570E51">
          <w:rPr>
            <w:rFonts w:ascii="Arial" w:hAnsi="Arial" w:cs="Arial"/>
            <w:sz w:val="20"/>
            <w:szCs w:val="20"/>
          </w:rPr>
          <w:t>výšení</w:t>
        </w:r>
      </w:ins>
      <w:r w:rsidRPr="00570E51">
        <w:rPr>
          <w:rFonts w:ascii="Arial" w:hAnsi="Arial" w:cs="Arial"/>
          <w:sz w:val="20"/>
          <w:szCs w:val="20"/>
        </w:rPr>
        <w:t xml:space="preserve"> počtu tréninkových hřišť pro malou kopanou na 5ks</w:t>
      </w:r>
    </w:p>
    <w:p w14:paraId="63D6D79F" w14:textId="66F5AB54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g)</w:t>
      </w:r>
      <w:r w:rsidRPr="00570E51">
        <w:rPr>
          <w:rFonts w:ascii="Arial" w:hAnsi="Arial" w:cs="Arial"/>
          <w:sz w:val="20"/>
          <w:szCs w:val="20"/>
        </w:rPr>
        <w:tab/>
        <w:t>Výstavb</w:t>
      </w:r>
      <w:r w:rsidR="00C31C71">
        <w:rPr>
          <w:rFonts w:ascii="Arial" w:hAnsi="Arial" w:cs="Arial"/>
          <w:sz w:val="20"/>
          <w:szCs w:val="20"/>
        </w:rPr>
        <w:t>a</w:t>
      </w:r>
      <w:r w:rsidRPr="00570E51">
        <w:rPr>
          <w:rFonts w:ascii="Arial" w:hAnsi="Arial" w:cs="Arial"/>
          <w:sz w:val="20"/>
          <w:szCs w:val="20"/>
        </w:rPr>
        <w:t xml:space="preserve"> inline dráhy pro závodní účely </w:t>
      </w:r>
      <w:del w:id="15" w:author="Rostislav Gnida" w:date="2020-04-22T19:05:00Z">
        <w:r w:rsidRPr="00570E51">
          <w:rPr>
            <w:rFonts w:ascii="Arial" w:hAnsi="Arial" w:cs="Arial"/>
            <w:sz w:val="20"/>
            <w:szCs w:val="20"/>
          </w:rPr>
          <w:delText>dle územní studie</w:delText>
        </w:r>
      </w:del>
    </w:p>
    <w:p w14:paraId="441AEB98" w14:textId="5963BE3B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h)</w:t>
      </w:r>
      <w:r w:rsidRPr="00570E51">
        <w:rPr>
          <w:rFonts w:ascii="Arial" w:hAnsi="Arial" w:cs="Arial"/>
          <w:sz w:val="20"/>
          <w:szCs w:val="20"/>
        </w:rPr>
        <w:tab/>
        <w:t>Umístění přírodního amfiteátru</w:t>
      </w:r>
      <w:ins w:id="16" w:author="Rostislav Gnida" w:date="2020-04-22T19:05:00Z">
        <w:r w:rsidR="00BB3740">
          <w:rPr>
            <w:rFonts w:ascii="Arial" w:hAnsi="Arial" w:cs="Arial"/>
            <w:sz w:val="20"/>
            <w:szCs w:val="20"/>
          </w:rPr>
          <w:t xml:space="preserve"> a biatlonové střelnice</w:t>
        </w:r>
      </w:ins>
    </w:p>
    <w:p w14:paraId="57CCF139" w14:textId="77777777" w:rsidR="00570E51" w:rsidRPr="00570E51" w:rsidRDefault="00570E51" w:rsidP="00570E51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i)</w:t>
      </w:r>
      <w:r w:rsidRPr="00570E51">
        <w:rPr>
          <w:rFonts w:ascii="Arial" w:hAnsi="Arial" w:cs="Arial"/>
          <w:sz w:val="20"/>
          <w:szCs w:val="20"/>
        </w:rPr>
        <w:tab/>
        <w:t>Dopravní napojení celého území vč. řešení dopravy v klidu</w:t>
      </w:r>
    </w:p>
    <w:p w14:paraId="03E68EA3" w14:textId="52BC0553" w:rsidR="00841854" w:rsidRDefault="00570E51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570E51">
        <w:rPr>
          <w:rFonts w:ascii="Arial" w:hAnsi="Arial" w:cs="Arial"/>
          <w:sz w:val="20"/>
          <w:szCs w:val="20"/>
        </w:rPr>
        <w:t>j)</w:t>
      </w:r>
      <w:r w:rsidRPr="00570E51">
        <w:rPr>
          <w:rFonts w:ascii="Arial" w:hAnsi="Arial" w:cs="Arial"/>
          <w:sz w:val="20"/>
          <w:szCs w:val="20"/>
        </w:rPr>
        <w:tab/>
        <w:t>Vybudování lávky pro pěší přes řeku Svratku</w:t>
      </w:r>
    </w:p>
    <w:p w14:paraId="339891F7" w14:textId="4B657BC3" w:rsidR="00841854" w:rsidRPr="002E0046" w:rsidRDefault="00841854" w:rsidP="006B7185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841854">
        <w:rPr>
          <w:rFonts w:ascii="Arial" w:hAnsi="Arial" w:cs="Arial"/>
          <w:sz w:val="20"/>
          <w:szCs w:val="20"/>
        </w:rPr>
        <w:t>Vzhledem ke složitosti a rozsahu celého území, bude nutné rozdělit projekt již ve fázi DÚR na jednotlivé stavební objekty, které se budou povolovat vždy samostatně, tak aby v případě komplikací v povolovacím procesu bylo možno nezávisle pokračovat v jednotlivých etapách.</w:t>
      </w:r>
    </w:p>
    <w:p w14:paraId="6E28DA1E" w14:textId="1A8522CB" w:rsidR="00421675" w:rsidRPr="0033398B" w:rsidRDefault="00505799" w:rsidP="0033398B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05799">
        <w:rPr>
          <w:rFonts w:ascii="Arial" w:hAnsi="Arial" w:cs="Arial"/>
          <w:bCs/>
          <w:iCs/>
          <w:sz w:val="20"/>
          <w:szCs w:val="20"/>
        </w:rPr>
        <w:t>Součástí projektové dokumentace bude i Pasport všech stávajících staveb učených k rekonstrukci a veškerá nutná zaměření potřebná pro další projekční práce. Projektová dokumentace bude zpracována v rozsahu dle vyhlášky č. 62/2013 Sb.</w:t>
      </w:r>
      <w:r w:rsidR="004244E0">
        <w:rPr>
          <w:rFonts w:ascii="Arial" w:hAnsi="Arial" w:cs="Arial"/>
          <w:bCs/>
          <w:iCs/>
          <w:sz w:val="20"/>
          <w:szCs w:val="20"/>
        </w:rPr>
        <w:t>,</w:t>
      </w:r>
      <w:r w:rsidRPr="00505799">
        <w:rPr>
          <w:rFonts w:ascii="Arial" w:hAnsi="Arial" w:cs="Arial"/>
          <w:bCs/>
          <w:iCs/>
          <w:sz w:val="20"/>
          <w:szCs w:val="20"/>
        </w:rPr>
        <w:t xml:space="preserve"> kterou se mění vyhláška č. 499/2006 Sb., o dokumentaci staveb a bude provedena v souladu s příslušnými právními předpisy a technickými normami.</w:t>
      </w:r>
    </w:p>
    <w:p w14:paraId="2FD47461" w14:textId="51CC9B61" w:rsidR="00A2712C" w:rsidRPr="006B7185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B7185">
        <w:rPr>
          <w:rFonts w:ascii="Arial" w:hAnsi="Arial" w:cs="Arial"/>
          <w:bCs/>
          <w:iCs/>
          <w:sz w:val="20"/>
          <w:szCs w:val="20"/>
        </w:rPr>
        <w:t>Pro vlastní realizaci PD bude nutné zajistit</w:t>
      </w:r>
      <w:r>
        <w:rPr>
          <w:rFonts w:ascii="Arial" w:hAnsi="Arial" w:cs="Arial"/>
          <w:bCs/>
          <w:iCs/>
          <w:sz w:val="20"/>
          <w:szCs w:val="20"/>
        </w:rPr>
        <w:t xml:space="preserve"> a součástí předmětu veřejné zakázky (inženýrská činnost)</w:t>
      </w:r>
      <w:r w:rsidR="00FE1007">
        <w:rPr>
          <w:rFonts w:ascii="Arial" w:hAnsi="Arial" w:cs="Arial"/>
          <w:bCs/>
          <w:iCs/>
          <w:sz w:val="20"/>
          <w:szCs w:val="20"/>
        </w:rPr>
        <w:t>, jakožto i v</w:t>
      </w:r>
      <w:r w:rsidR="00B46F93">
        <w:rPr>
          <w:rFonts w:ascii="Arial" w:hAnsi="Arial" w:cs="Arial"/>
          <w:bCs/>
          <w:iCs/>
          <w:sz w:val="20"/>
          <w:szCs w:val="20"/>
        </w:rPr>
        <w:t> </w:t>
      </w:r>
      <w:r w:rsidR="00FE1007">
        <w:rPr>
          <w:rFonts w:ascii="Arial" w:hAnsi="Arial" w:cs="Arial"/>
          <w:bCs/>
          <w:iCs/>
          <w:sz w:val="20"/>
          <w:szCs w:val="20"/>
        </w:rPr>
        <w:t>ceně</w:t>
      </w:r>
      <w:r w:rsidR="00B46F93">
        <w:rPr>
          <w:rFonts w:ascii="Arial" w:hAnsi="Arial" w:cs="Arial"/>
          <w:bCs/>
          <w:iCs/>
          <w:sz w:val="20"/>
          <w:szCs w:val="20"/>
        </w:rPr>
        <w:t xml:space="preserve"> předmětu zakázky,</w:t>
      </w:r>
      <w:r>
        <w:rPr>
          <w:rFonts w:ascii="Arial" w:hAnsi="Arial" w:cs="Arial"/>
          <w:bCs/>
          <w:iCs/>
          <w:sz w:val="20"/>
          <w:szCs w:val="20"/>
        </w:rPr>
        <w:t xml:space="preserve"> je</w:t>
      </w:r>
      <w:r w:rsidRPr="006B7185">
        <w:rPr>
          <w:rFonts w:ascii="Arial" w:hAnsi="Arial" w:cs="Arial"/>
          <w:bCs/>
          <w:iCs/>
          <w:sz w:val="20"/>
          <w:szCs w:val="20"/>
        </w:rPr>
        <w:t>:</w:t>
      </w:r>
    </w:p>
    <w:p w14:paraId="04816DC1" w14:textId="77777777" w:rsidR="00A2712C" w:rsidRPr="006B7185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B7185">
        <w:rPr>
          <w:rFonts w:ascii="Arial" w:hAnsi="Arial" w:cs="Arial"/>
          <w:bCs/>
          <w:iCs/>
          <w:sz w:val="20"/>
          <w:szCs w:val="20"/>
        </w:rPr>
        <w:t>- zaji</w:t>
      </w:r>
      <w:r>
        <w:rPr>
          <w:rFonts w:ascii="Arial" w:hAnsi="Arial" w:cs="Arial"/>
          <w:bCs/>
          <w:iCs/>
          <w:sz w:val="20"/>
          <w:szCs w:val="20"/>
        </w:rPr>
        <w:t>štění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vešker</w:t>
      </w:r>
      <w:r>
        <w:rPr>
          <w:rFonts w:ascii="Arial" w:hAnsi="Arial" w:cs="Arial"/>
          <w:bCs/>
          <w:iCs/>
          <w:sz w:val="20"/>
          <w:szCs w:val="20"/>
        </w:rPr>
        <w:t>ých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stanovis</w:t>
      </w:r>
      <w:r>
        <w:rPr>
          <w:rFonts w:ascii="Arial" w:hAnsi="Arial" w:cs="Arial"/>
          <w:bCs/>
          <w:iCs/>
          <w:sz w:val="20"/>
          <w:szCs w:val="20"/>
        </w:rPr>
        <w:t>ek</w:t>
      </w:r>
      <w:r w:rsidRPr="006B7185">
        <w:rPr>
          <w:rFonts w:ascii="Arial" w:hAnsi="Arial" w:cs="Arial"/>
          <w:bCs/>
          <w:iCs/>
          <w:sz w:val="20"/>
          <w:szCs w:val="20"/>
        </w:rPr>
        <w:t xml:space="preserve"> dotčených orgánů</w:t>
      </w:r>
    </w:p>
    <w:p w14:paraId="13359089" w14:textId="262835F3" w:rsidR="00A2712C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bookmarkStart w:id="17" w:name="_Hlk35341429"/>
      <w:r w:rsidRPr="006B7185">
        <w:rPr>
          <w:rFonts w:ascii="Arial" w:hAnsi="Arial" w:cs="Arial"/>
          <w:bCs/>
          <w:iCs/>
          <w:sz w:val="20"/>
          <w:szCs w:val="20"/>
        </w:rPr>
        <w:t xml:space="preserve">- </w:t>
      </w:r>
      <w:bookmarkEnd w:id="17"/>
      <w:r w:rsidR="008E42B3">
        <w:rPr>
          <w:rFonts w:ascii="Arial" w:hAnsi="Arial" w:cs="Arial"/>
          <w:bCs/>
          <w:iCs/>
          <w:sz w:val="20"/>
          <w:szCs w:val="20"/>
        </w:rPr>
        <w:t xml:space="preserve">zajištění 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>zákonn</w:t>
      </w:r>
      <w:r w:rsidR="008E42B3">
        <w:rPr>
          <w:rFonts w:ascii="Arial" w:hAnsi="Arial" w:cs="Arial"/>
          <w:bCs/>
          <w:iCs/>
          <w:sz w:val="20"/>
          <w:szCs w:val="20"/>
        </w:rPr>
        <w:t>ých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 xml:space="preserve"> poplatk</w:t>
      </w:r>
      <w:r w:rsidR="008E42B3">
        <w:rPr>
          <w:rFonts w:ascii="Arial" w:hAnsi="Arial" w:cs="Arial"/>
          <w:bCs/>
          <w:iCs/>
          <w:sz w:val="20"/>
          <w:szCs w:val="20"/>
        </w:rPr>
        <w:t>ů</w:t>
      </w:r>
      <w:r w:rsidR="008E42B3" w:rsidRPr="008E42B3">
        <w:rPr>
          <w:rFonts w:ascii="Arial" w:hAnsi="Arial" w:cs="Arial"/>
          <w:bCs/>
          <w:iCs/>
          <w:sz w:val="20"/>
          <w:szCs w:val="20"/>
        </w:rPr>
        <w:t xml:space="preserve"> na úřadech</w:t>
      </w:r>
    </w:p>
    <w:p w14:paraId="08F69A89" w14:textId="77777777" w:rsidR="00A2712C" w:rsidRDefault="00A2712C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5A2F041F" w14:textId="77777777" w:rsidR="004244E0" w:rsidRPr="006B7185" w:rsidRDefault="004244E0" w:rsidP="00A2712C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09A411D" w14:textId="77777777" w:rsidR="00A2712C" w:rsidRPr="00F27EE2" w:rsidRDefault="00A2712C" w:rsidP="00A2712C">
      <w:pPr>
        <w:spacing w:line="30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27EE2">
        <w:rPr>
          <w:rFonts w:ascii="Arial" w:hAnsi="Arial" w:cs="Arial"/>
          <w:sz w:val="20"/>
          <w:szCs w:val="20"/>
          <w:u w:val="single"/>
        </w:rPr>
        <w:t xml:space="preserve">Požadovaný rozsah plnění: </w:t>
      </w:r>
    </w:p>
    <w:p w14:paraId="38C0AE68" w14:textId="5031F7F6" w:rsidR="00A2712C" w:rsidRPr="00F27EE2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F27EE2">
        <w:rPr>
          <w:rFonts w:ascii="Arial" w:hAnsi="Arial" w:cs="Arial"/>
          <w:sz w:val="20"/>
          <w:szCs w:val="20"/>
          <w:u w:val="single"/>
        </w:rPr>
        <w:lastRenderedPageBreak/>
        <w:t>Studie stavby</w:t>
      </w:r>
      <w:r w:rsidR="00F77C45">
        <w:rPr>
          <w:rFonts w:ascii="Arial" w:hAnsi="Arial" w:cs="Arial"/>
          <w:sz w:val="20"/>
          <w:szCs w:val="20"/>
          <w:u w:val="single"/>
        </w:rPr>
        <w:t xml:space="preserve"> – aktualizace územní studie</w:t>
      </w:r>
    </w:p>
    <w:p w14:paraId="2EF38F65" w14:textId="79BAA5E8" w:rsidR="00B14AF0" w:rsidRPr="00C37898" w:rsidRDefault="00A2712C" w:rsidP="00A2712C">
      <w:pPr>
        <w:spacing w:before="240" w:line="360" w:lineRule="auto"/>
        <w:ind w:left="284"/>
        <w:jc w:val="both"/>
        <w:rPr>
          <w:ins w:id="18" w:author="Rostislav Gnida" w:date="2020-04-22T19:05:00Z"/>
          <w:rFonts w:ascii="Arial" w:hAnsi="Arial" w:cs="Arial"/>
          <w:sz w:val="20"/>
          <w:szCs w:val="20"/>
        </w:rPr>
      </w:pPr>
      <w:r w:rsidRPr="00C37898">
        <w:rPr>
          <w:rFonts w:ascii="Arial" w:hAnsi="Arial" w:cs="Arial"/>
          <w:sz w:val="20"/>
          <w:szCs w:val="20"/>
        </w:rPr>
        <w:t>Studie vy</w:t>
      </w:r>
      <w:r w:rsidRPr="00C37898">
        <w:rPr>
          <w:rFonts w:ascii="Arial" w:hAnsi="Arial" w:cs="Arial" w:hint="eastAsia"/>
          <w:sz w:val="20"/>
          <w:szCs w:val="20"/>
        </w:rPr>
        <w:t>ř</w:t>
      </w:r>
      <w:r w:rsidRPr="00C37898">
        <w:rPr>
          <w:rFonts w:ascii="Arial" w:hAnsi="Arial" w:cs="Arial"/>
          <w:sz w:val="20"/>
          <w:szCs w:val="20"/>
        </w:rPr>
        <w:t>eší všechny venkovní dispozi</w:t>
      </w:r>
      <w:r w:rsidRPr="00C37898">
        <w:rPr>
          <w:rFonts w:ascii="Arial" w:hAnsi="Arial" w:cs="Arial" w:hint="eastAsia"/>
          <w:sz w:val="20"/>
          <w:szCs w:val="20"/>
        </w:rPr>
        <w:t>č</w:t>
      </w:r>
      <w:r w:rsidRPr="00C37898">
        <w:rPr>
          <w:rFonts w:ascii="Arial" w:hAnsi="Arial" w:cs="Arial"/>
          <w:sz w:val="20"/>
          <w:szCs w:val="20"/>
        </w:rPr>
        <w:t>ní a provozní vazby objektu. Studie bude zpracována v souladu s požadavky objednatele</w:t>
      </w:r>
      <w:del w:id="19" w:author="Rostislav Gnida" w:date="2020-04-22T19:05:00Z">
        <w:r w:rsidRPr="00F27EE2">
          <w:rPr>
            <w:rFonts w:ascii="Arial" w:hAnsi="Arial" w:cs="Arial"/>
            <w:sz w:val="20"/>
            <w:szCs w:val="20"/>
          </w:rPr>
          <w:delText>.</w:delText>
        </w:r>
        <w:r>
          <w:rPr>
            <w:rFonts w:ascii="Arial" w:hAnsi="Arial" w:cs="Arial"/>
            <w:sz w:val="20"/>
            <w:szCs w:val="20"/>
          </w:rPr>
          <w:delText xml:space="preserve"> </w:delText>
        </w:r>
      </w:del>
      <w:ins w:id="20" w:author="Rostislav Gnida" w:date="2020-04-22T19:05:00Z">
        <w:r w:rsidR="00B14AF0" w:rsidRPr="00C37898">
          <w:rPr>
            <w:rFonts w:ascii="Arial" w:hAnsi="Arial" w:cs="Arial"/>
            <w:sz w:val="20"/>
            <w:szCs w:val="20"/>
          </w:rPr>
          <w:t xml:space="preserve"> a bude zahrnovat mj.: </w:t>
        </w:r>
      </w:ins>
    </w:p>
    <w:p w14:paraId="1E55BDD1" w14:textId="40B215ED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ins w:id="21" w:author="Rostislav Gnida" w:date="2020-04-22T19:05:00Z"/>
          <w:rFonts w:ascii="Arial" w:hAnsi="Arial" w:cs="Arial"/>
          <w:sz w:val="20"/>
          <w:szCs w:val="20"/>
        </w:rPr>
      </w:pPr>
      <w:ins w:id="22" w:author="Rostislav Gnida" w:date="2020-04-22T19:05:00Z">
        <w:r w:rsidRPr="00C37898">
          <w:rPr>
            <w:rFonts w:ascii="Arial" w:hAnsi="Arial" w:cs="Arial"/>
            <w:sz w:val="20"/>
            <w:szCs w:val="20"/>
          </w:rPr>
          <w:t>sloučení budovy zázemí a kavárny a budovy zázemí malé kopané do jedné budovy v pozici budovy č. 9,</w:t>
        </w:r>
      </w:ins>
    </w:p>
    <w:p w14:paraId="25590415" w14:textId="0F3FA03A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ins w:id="23" w:author="Rostislav Gnida" w:date="2020-04-22T19:05:00Z"/>
          <w:rFonts w:ascii="Arial" w:hAnsi="Arial" w:cs="Arial"/>
          <w:sz w:val="20"/>
          <w:szCs w:val="20"/>
        </w:rPr>
      </w:pPr>
      <w:ins w:id="24" w:author="Rostislav Gnida" w:date="2020-04-22T19:05:00Z">
        <w:r w:rsidRPr="00C37898">
          <w:rPr>
            <w:rFonts w:ascii="Arial" w:hAnsi="Arial" w:cs="Arial"/>
            <w:sz w:val="20"/>
            <w:szCs w:val="20"/>
          </w:rPr>
          <w:t>přisunutí hlavního soutěžního hřiště malé kopané do pozice těsně přiléhající k nově vzniklé společné budově,</w:t>
        </w:r>
      </w:ins>
    </w:p>
    <w:p w14:paraId="4F4F798A" w14:textId="16F28F6A" w:rsidR="00B14AF0" w:rsidRPr="00C37898" w:rsidRDefault="00B14AF0" w:rsidP="00B14AF0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ins w:id="25" w:author="Rostislav Gnida" w:date="2020-04-22T19:05:00Z"/>
          <w:rFonts w:ascii="Arial" w:hAnsi="Arial" w:cs="Arial"/>
          <w:sz w:val="20"/>
          <w:szCs w:val="20"/>
        </w:rPr>
      </w:pPr>
      <w:ins w:id="26" w:author="Rostislav Gnida" w:date="2020-04-22T19:05:00Z">
        <w:r w:rsidRPr="00C37898">
          <w:rPr>
            <w:rFonts w:ascii="Arial" w:hAnsi="Arial" w:cs="Arial"/>
            <w:sz w:val="20"/>
            <w:szCs w:val="20"/>
          </w:rPr>
          <w:t>vedení obslužné komunikace (dle územní studie vedené mezi budovami č. 9 a č. 12) po vnějším obvodu přírodního amfiteátru v pozici v současnosti existující obslužné komunikace,</w:t>
        </w:r>
      </w:ins>
    </w:p>
    <w:p w14:paraId="72748DC7" w14:textId="163314CF" w:rsidR="00B14AF0" w:rsidRPr="00C37898" w:rsidRDefault="00B14AF0" w:rsidP="00722343">
      <w:pPr>
        <w:numPr>
          <w:ilvl w:val="0"/>
          <w:numId w:val="12"/>
        </w:numPr>
        <w:spacing w:before="120" w:after="120" w:line="360" w:lineRule="auto"/>
        <w:jc w:val="both"/>
        <w:rPr>
          <w:ins w:id="27" w:author="Rostislav Gnida" w:date="2020-04-22T19:05:00Z"/>
          <w:rFonts w:ascii="Arial" w:hAnsi="Arial" w:cs="Arial"/>
          <w:sz w:val="20"/>
          <w:szCs w:val="20"/>
        </w:rPr>
      </w:pPr>
      <w:ins w:id="28" w:author="Rostislav Gnida" w:date="2020-04-22T19:05:00Z">
        <w:r w:rsidRPr="00C37898">
          <w:rPr>
            <w:rFonts w:ascii="Arial" w:hAnsi="Arial" w:cs="Arial"/>
            <w:sz w:val="20"/>
            <w:szCs w:val="20"/>
          </w:rPr>
          <w:t>výběr povrchů hřišť a drah, který bude dostatečně odolný a nosný pro zpřístupnění ploch široké veřejnosti v rámci kulturních akcí, případně bude možné jeho zpřístupnění po zakrytování.</w:t>
        </w:r>
      </w:ins>
    </w:p>
    <w:p w14:paraId="52EFA073" w14:textId="087BA0CF" w:rsidR="00A2712C" w:rsidRPr="00F27EE2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Studie má být podkladem k další č</w:t>
      </w:r>
      <w:r w:rsidR="00DC7E6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nnosti inženýringu a </w:t>
      </w:r>
      <w:r w:rsidR="00464CE4">
        <w:rPr>
          <w:rFonts w:ascii="Arial" w:hAnsi="Arial" w:cs="Arial"/>
          <w:sz w:val="20"/>
          <w:szCs w:val="20"/>
        </w:rPr>
        <w:t>projekčních</w:t>
      </w:r>
      <w:r>
        <w:rPr>
          <w:rFonts w:ascii="Arial" w:hAnsi="Arial" w:cs="Arial"/>
          <w:sz w:val="20"/>
          <w:szCs w:val="20"/>
        </w:rPr>
        <w:t xml:space="preserve"> prací – tj. </w:t>
      </w:r>
      <w:r w:rsidR="00BA78AB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přesně specifikovat rozsah činností a jejich jednotlivé návaznosti, </w:t>
      </w:r>
      <w:r w:rsidR="00BA78AB">
        <w:rPr>
          <w:rFonts w:ascii="Arial" w:hAnsi="Arial" w:cs="Arial"/>
          <w:sz w:val="20"/>
          <w:szCs w:val="20"/>
        </w:rPr>
        <w:t>bude</w:t>
      </w:r>
      <w:r>
        <w:rPr>
          <w:rFonts w:ascii="Arial" w:hAnsi="Arial" w:cs="Arial"/>
          <w:sz w:val="20"/>
          <w:szCs w:val="20"/>
        </w:rPr>
        <w:t xml:space="preserve"> pevně specifikovat požadavky objednatele a požadavky dalších dotčených subjektů</w:t>
      </w:r>
      <w:del w:id="29" w:author="Rostislav Gnida" w:date="2020-04-22T19:05:00Z">
        <w:r>
          <w:rPr>
            <w:rFonts w:ascii="Arial" w:hAnsi="Arial" w:cs="Arial"/>
            <w:sz w:val="20"/>
            <w:szCs w:val="20"/>
          </w:rPr>
          <w:delText xml:space="preserve"> </w:delText>
        </w:r>
      </w:del>
      <w:r>
        <w:rPr>
          <w:rFonts w:ascii="Arial" w:hAnsi="Arial" w:cs="Arial"/>
          <w:sz w:val="20"/>
          <w:szCs w:val="20"/>
        </w:rPr>
        <w:t>.</w:t>
      </w:r>
      <w:r w:rsidRPr="00F27EE2">
        <w:rPr>
          <w:rFonts w:ascii="Arial" w:hAnsi="Arial" w:cs="Arial"/>
          <w:sz w:val="20"/>
          <w:szCs w:val="20"/>
        </w:rPr>
        <w:t xml:space="preserve"> </w:t>
      </w:r>
    </w:p>
    <w:p w14:paraId="4DEB4AD2" w14:textId="771C01D8" w:rsidR="00A2712C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6A23B78" w14:textId="087FB621" w:rsidR="00A2712C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u w:val="single"/>
          <w:lang w:eastAsia="en-US"/>
        </w:rPr>
        <w:t xml:space="preserve">Projektová dokumentace pro vydání </w:t>
      </w:r>
      <w:r w:rsidR="005D0742">
        <w:rPr>
          <w:rFonts w:ascii="Arial" w:hAnsi="Arial" w:cs="Arial"/>
          <w:sz w:val="20"/>
          <w:szCs w:val="20"/>
          <w:u w:val="single"/>
          <w:lang w:eastAsia="en-US"/>
        </w:rPr>
        <w:t xml:space="preserve">územního rozhodnutí (DUR), </w:t>
      </w:r>
      <w:r>
        <w:rPr>
          <w:rFonts w:ascii="Arial" w:hAnsi="Arial" w:cs="Arial"/>
          <w:sz w:val="20"/>
          <w:szCs w:val="20"/>
          <w:u w:val="single"/>
          <w:lang w:eastAsia="en-US"/>
        </w:rPr>
        <w:t>stavebního povolení (DSP)</w:t>
      </w:r>
      <w:r w:rsidR="005D0742">
        <w:rPr>
          <w:rFonts w:ascii="Arial" w:hAnsi="Arial" w:cs="Arial"/>
          <w:sz w:val="20"/>
          <w:szCs w:val="20"/>
          <w:u w:val="single"/>
          <w:lang w:eastAsia="en-US"/>
        </w:rPr>
        <w:t xml:space="preserve"> a </w:t>
      </w:r>
      <w:r w:rsidR="00EA06E4" w:rsidRP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projektov</w:t>
      </w:r>
      <w:r w:rsid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á</w:t>
      </w:r>
      <w:r w:rsidR="00EA06E4" w:rsidRP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 xml:space="preserve"> dokumentace ve stupni pro výběr dodavatele (DVD)</w:t>
      </w:r>
      <w:r w:rsidR="00EA06E4">
        <w:rPr>
          <w:rFonts w:ascii="Arial" w:hAnsi="Arial" w:cs="Arial"/>
          <w:bCs/>
          <w:iCs/>
          <w:sz w:val="20"/>
          <w:szCs w:val="20"/>
          <w:u w:val="single"/>
          <w:lang w:eastAsia="en-US"/>
        </w:rPr>
        <w:t>, včetně komplexní inženýrské činnosti</w:t>
      </w:r>
    </w:p>
    <w:p w14:paraId="28D05AFD" w14:textId="044580D9" w:rsidR="00A2712C" w:rsidRDefault="00A2712C" w:rsidP="00A2712C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Dokumentace pro stavební povolení budou zpracovány </w:t>
      </w:r>
      <w:r w:rsidRPr="00103DA5">
        <w:rPr>
          <w:rFonts w:ascii="Arial" w:hAnsi="Arial" w:cs="Arial"/>
          <w:sz w:val="20"/>
          <w:szCs w:val="20"/>
        </w:rPr>
        <w:t xml:space="preserve">v souladu </w:t>
      </w:r>
      <w:r w:rsidR="00BB6A36">
        <w:rPr>
          <w:rFonts w:ascii="Arial" w:hAnsi="Arial" w:cs="Arial"/>
          <w:sz w:val="20"/>
          <w:szCs w:val="20"/>
        </w:rPr>
        <w:t xml:space="preserve">s </w:t>
      </w:r>
      <w:r w:rsidRPr="00103DA5">
        <w:rPr>
          <w:rFonts w:ascii="Arial" w:hAnsi="Arial" w:cs="Arial"/>
          <w:sz w:val="20"/>
          <w:szCs w:val="20"/>
        </w:rPr>
        <w:t>vyhláškou č. 499/2006 Sb. o dokumentaci staveb, ve znění pozdějších předpisů</w:t>
      </w:r>
      <w:r>
        <w:rPr>
          <w:rFonts w:ascii="Arial" w:hAnsi="Arial" w:cs="Arial"/>
          <w:sz w:val="20"/>
          <w:szCs w:val="20"/>
        </w:rPr>
        <w:t>.</w:t>
      </w:r>
    </w:p>
    <w:p w14:paraId="1C41CF17" w14:textId="076F327C" w:rsidR="00EA06E4" w:rsidRDefault="00EA06E4" w:rsidP="00EA06E4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CFA0CA0" w14:textId="35F98BFA" w:rsidR="00A2712C" w:rsidRPr="006760EB" w:rsidRDefault="00EA06E4" w:rsidP="00B9319B">
      <w:pPr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Bližší specifikace jednotlivých stupňů projektové dokumentace a inženýrské činnosti s tímto </w:t>
      </w:r>
      <w:r w:rsidRPr="00B9319B">
        <w:rPr>
          <w:rFonts w:ascii="Arial" w:hAnsi="Arial" w:cs="Arial"/>
          <w:sz w:val="20"/>
          <w:szCs w:val="20"/>
        </w:rPr>
        <w:t xml:space="preserve">spojené </w:t>
      </w:r>
      <w:r w:rsidR="002028BD" w:rsidRPr="00B9319B">
        <w:rPr>
          <w:rFonts w:ascii="Arial" w:hAnsi="Arial" w:cs="Arial"/>
          <w:sz w:val="20"/>
          <w:szCs w:val="20"/>
        </w:rPr>
        <w:t xml:space="preserve">je definována v návrhu </w:t>
      </w:r>
      <w:r w:rsidR="001E10B0" w:rsidRPr="00B9319B">
        <w:rPr>
          <w:rFonts w:ascii="Arial" w:hAnsi="Arial" w:cs="Arial"/>
          <w:sz w:val="20"/>
          <w:szCs w:val="20"/>
        </w:rPr>
        <w:t>Smlouvy o zhotovení projektové dokumentace, zajištění inženýrské činnosti a souvisejících služeb</w:t>
      </w:r>
      <w:r w:rsidR="002028BD" w:rsidRPr="00B9319B">
        <w:rPr>
          <w:rFonts w:ascii="Arial" w:hAnsi="Arial" w:cs="Arial"/>
          <w:sz w:val="20"/>
          <w:szCs w:val="20"/>
        </w:rPr>
        <w:t>.</w:t>
      </w:r>
      <w:r w:rsidR="00A2712C" w:rsidRPr="00F27EE2">
        <w:rPr>
          <w:rFonts w:ascii="Arial" w:hAnsi="Arial" w:cs="Arial"/>
          <w:sz w:val="20"/>
          <w:szCs w:val="20"/>
        </w:rPr>
        <w:t xml:space="preserve"> </w:t>
      </w:r>
    </w:p>
    <w:p w14:paraId="6FC306D3" w14:textId="77777777" w:rsidR="00A2712C" w:rsidRPr="00821770" w:rsidRDefault="00A2712C" w:rsidP="00A2712C">
      <w:pPr>
        <w:numPr>
          <w:ilvl w:val="0"/>
          <w:numId w:val="13"/>
        </w:numPr>
        <w:spacing w:before="240" w:after="120" w:line="30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  <w:u w:val="single"/>
        </w:rPr>
        <w:t>Provádění autorského dozoru při realizaci stavby (díla)</w:t>
      </w:r>
      <w:r w:rsidRPr="00821770">
        <w:rPr>
          <w:rFonts w:ascii="Arial" w:hAnsi="Arial" w:cs="Arial"/>
          <w:sz w:val="20"/>
          <w:szCs w:val="20"/>
        </w:rPr>
        <w:t xml:space="preserve"> </w:t>
      </w:r>
    </w:p>
    <w:p w14:paraId="27E9CF67" w14:textId="77777777" w:rsidR="00A2712C" w:rsidRPr="00DC2BD5" w:rsidRDefault="00A2712C" w:rsidP="00A2712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C2BD5">
        <w:rPr>
          <w:rFonts w:ascii="Arial" w:hAnsi="Arial" w:cs="Arial"/>
          <w:sz w:val="20"/>
          <w:szCs w:val="20"/>
        </w:rPr>
        <w:t xml:space="preserve">Činností autorského dozoru se rozumí zejména: </w:t>
      </w:r>
    </w:p>
    <w:p w14:paraId="4FC67AE8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seznámení se s dokumentací pro provedení stavby, s obsahem smluv a stavebním povolením,</w:t>
      </w:r>
    </w:p>
    <w:p w14:paraId="0C6603FB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předání staveniště zhotoviteli a následně jeho předání zpět příkazci</w:t>
      </w:r>
    </w:p>
    <w:p w14:paraId="40B364AA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 xml:space="preserve">kontrola doplňování dokumentace pro provedení stavby, </w:t>
      </w:r>
    </w:p>
    <w:p w14:paraId="3D29953D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 xml:space="preserve">kontrola souladu díla s dokumentací pro provedení stavby, </w:t>
      </w:r>
    </w:p>
    <w:p w14:paraId="7F4F29EF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při projednání dodatků a změn dokumentace,</w:t>
      </w:r>
    </w:p>
    <w:p w14:paraId="1B08C1CB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posouzení a vydání stanoviska k návrhům změn PD od investora, zhotovitelů a provozovatele,</w:t>
      </w:r>
    </w:p>
    <w:p w14:paraId="39FF47E9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lastRenderedPageBreak/>
        <w:t>kontrolu a korekci záznamů a zápisů z kontrolních dnů Stavby, zápisy do stavebního deníku o své účasti na Stavbě, o zjištěných skutečnostech při kontrole a ověřování a jejich vyhodnocení, o návrzích na opatření a o svých doporučeních informuje příkazce,</w:t>
      </w:r>
    </w:p>
    <w:p w14:paraId="11769435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bezodkladné informování příkazce o všech závažných okolnostech,</w:t>
      </w:r>
    </w:p>
    <w:p w14:paraId="0D207193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posouzení stavební připravenosti pro zahájení montáže technologického zařízení,</w:t>
      </w:r>
    </w:p>
    <w:p w14:paraId="30B1D059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odevzdání a předání stavby nebo její ucelené části včetně komplexního vyzkoušení,</w:t>
      </w:r>
    </w:p>
    <w:p w14:paraId="3092A5CC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vydání souhlasu k zahájení provozních zkoušek, účast na provozních zkouškách a zkušebním provozu, uvedení do zkušebního provozu,</w:t>
      </w:r>
    </w:p>
    <w:p w14:paraId="04EF572F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spolupráce s pracovníky investora, zajišťujícími zpracování průběžných pokladů,</w:t>
      </w:r>
    </w:p>
    <w:p w14:paraId="6CF051E8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účast na kontrolních dnech na výzvu objednatele</w:t>
      </w:r>
    </w:p>
    <w:p w14:paraId="5A831516" w14:textId="77777777" w:rsidR="00A2712C" w:rsidRPr="00821770" w:rsidRDefault="00A2712C" w:rsidP="00A2712C">
      <w:pPr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1770">
        <w:rPr>
          <w:rFonts w:ascii="Arial" w:hAnsi="Arial" w:cs="Arial"/>
          <w:sz w:val="20"/>
          <w:szCs w:val="20"/>
        </w:rPr>
        <w:t>aj.</w:t>
      </w:r>
    </w:p>
    <w:p w14:paraId="48AF8C4B" w14:textId="11A5FA5B" w:rsidR="00A2712C" w:rsidRDefault="00A2712C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2782381F" w14:textId="77777777" w:rsidR="00A2712C" w:rsidRPr="00681CDC" w:rsidRDefault="00A2712C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04491B5" w14:textId="77777777" w:rsidR="00421675" w:rsidRPr="00681CDC" w:rsidRDefault="00421675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681CDC">
        <w:rPr>
          <w:rFonts w:ascii="Arial" w:hAnsi="Arial" w:cs="Arial"/>
          <w:b/>
          <w:bCs/>
          <w:iCs/>
          <w:sz w:val="20"/>
          <w:szCs w:val="20"/>
          <w:lang w:eastAsia="en-US"/>
        </w:rPr>
        <w:t>Technické a kvalitativní podmínky:</w:t>
      </w:r>
    </w:p>
    <w:p w14:paraId="51969A4E" w14:textId="77777777" w:rsidR="00421675" w:rsidRPr="00681CDC" w:rsidRDefault="00421675" w:rsidP="004216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681CDC">
        <w:rPr>
          <w:rFonts w:ascii="Arial" w:hAnsi="Arial" w:cs="Arial"/>
          <w:bCs/>
          <w:iCs/>
          <w:sz w:val="20"/>
          <w:szCs w:val="20"/>
          <w:lang w:eastAsia="en-US"/>
        </w:rPr>
        <w:t xml:space="preserve">Dílo bude realizováno v souladu se všemi platnými českými zákonnými předpisy a harmonizovanými evropskými normami, pokud takové normy existují. Pokud takové normy neexistují, je třeba použít ustanovení českých technických norem a technických specifikací obsažených ve veřejně přístupných dokumentech uplatňovaných běžně v odborné technické praxi. </w:t>
      </w:r>
    </w:p>
    <w:p w14:paraId="704331C3" w14:textId="5A0989F8" w:rsidR="009341B0" w:rsidRDefault="009341B0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</w:p>
    <w:p w14:paraId="3424564E" w14:textId="77777777" w:rsidR="00201A92" w:rsidRDefault="00201A92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</w:p>
    <w:p w14:paraId="79F8F324" w14:textId="77777777" w:rsidR="00421675" w:rsidRPr="004E6932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/>
          <w:iCs/>
          <w:sz w:val="20"/>
          <w:szCs w:val="20"/>
          <w:lang w:eastAsia="en-US"/>
        </w:rPr>
        <w:t>CPV kódy:</w:t>
      </w:r>
    </w:p>
    <w:p w14:paraId="5E9493B4" w14:textId="77777777" w:rsidR="00421675" w:rsidRPr="004E6932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Cs/>
          <w:iCs/>
          <w:sz w:val="20"/>
          <w:szCs w:val="20"/>
          <w:lang w:eastAsia="en-US"/>
        </w:rPr>
        <w:t>CPV: 71242000-6 Příprava návrhů a projektů, odhad nákladů</w:t>
      </w:r>
    </w:p>
    <w:p w14:paraId="04F34253" w14:textId="77777777" w:rsidR="00421675" w:rsidRPr="00732521" w:rsidRDefault="00421675" w:rsidP="004216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eastAsia="en-US"/>
        </w:rPr>
      </w:pPr>
      <w:r w:rsidRPr="004E6932">
        <w:rPr>
          <w:rFonts w:ascii="Arial" w:hAnsi="Arial" w:cs="Arial"/>
          <w:bCs/>
          <w:iCs/>
          <w:sz w:val="20"/>
          <w:szCs w:val="20"/>
          <w:lang w:eastAsia="en-US"/>
        </w:rPr>
        <w:t>CPV: 71246000-4 Určování a sestavování výkazu výměr pro stavbu</w:t>
      </w:r>
    </w:p>
    <w:p w14:paraId="65AAB025" w14:textId="77777777" w:rsidR="00421675" w:rsidRPr="007B73E1" w:rsidRDefault="00421675" w:rsidP="003A3950">
      <w:pPr>
        <w:spacing w:after="24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FDA0008" w14:textId="30D21C9A" w:rsidR="00AC4CE4" w:rsidRDefault="007D3429" w:rsidP="008B1A3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7D342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Předpokládaná</w:t>
      </w:r>
      <w:r w:rsidR="004D12D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hodnota veřejné zakázky činí </w:t>
      </w:r>
      <w:r w:rsidR="001F14E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6722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5.0</w:t>
      </w:r>
      <w:r w:rsidRPr="007D342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00.000,- Kč bez </w:t>
      </w:r>
      <w:r w:rsidRPr="00426DF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DPH</w:t>
      </w:r>
      <w:r w:rsidR="008B1A3A" w:rsidRPr="00426DF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</w:p>
    <w:p w14:paraId="3EB3D929" w14:textId="77777777" w:rsidR="00546F83" w:rsidRDefault="00546F83" w:rsidP="008B1A3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0520B692" w14:textId="6ED11E79" w:rsidR="00696049" w:rsidRPr="00546F83" w:rsidRDefault="00696049" w:rsidP="008B1A3A">
      <w:pPr>
        <w:rPr>
          <w:rFonts w:ascii="Arial" w:hAnsi="Arial" w:cs="Arial"/>
          <w:i/>
          <w:iCs/>
          <w:sz w:val="20"/>
          <w:szCs w:val="20"/>
        </w:rPr>
      </w:pPr>
    </w:p>
    <w:p w14:paraId="77D9387B" w14:textId="77777777" w:rsidR="00EA6957" w:rsidRPr="00EA6957" w:rsidRDefault="00EA6957" w:rsidP="007B38FA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</w:p>
    <w:p w14:paraId="6358AC82" w14:textId="61F7DD38" w:rsidR="008A2E3D" w:rsidRPr="00B17704" w:rsidRDefault="00143AA0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30" w:name="_Toc271267040"/>
      <w:r w:rsidRPr="008A2E3D">
        <w:rPr>
          <w:noProof w:val="0"/>
          <w:color w:val="auto"/>
          <w:szCs w:val="24"/>
        </w:rPr>
        <w:t>DOBA PLNĚNÍ ZAKÁZKY</w:t>
      </w:r>
      <w:bookmarkEnd w:id="30"/>
    </w:p>
    <w:p w14:paraId="5BDEF1BC" w14:textId="047F4337" w:rsidR="00AC4CE4" w:rsidRPr="00797A5E" w:rsidRDefault="00AC4CE4" w:rsidP="00AC4CE4">
      <w:pPr>
        <w:pStyle w:val="Zpat"/>
        <w:spacing w:before="60" w:after="6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31" w:name="_Toc240353014"/>
      <w:bookmarkStart w:id="32" w:name="_Toc271267041"/>
      <w:r w:rsidRPr="00797A5E">
        <w:rPr>
          <w:rFonts w:ascii="Arial" w:hAnsi="Arial" w:cs="Arial"/>
          <w:b/>
          <w:sz w:val="20"/>
          <w:szCs w:val="20"/>
        </w:rPr>
        <w:t xml:space="preserve">Předpokládaný termín plnění zakázky: </w:t>
      </w:r>
    </w:p>
    <w:p w14:paraId="3DC78D81" w14:textId="7C155312" w:rsidR="00713F69" w:rsidRDefault="00633736" w:rsidP="00AC4CE4">
      <w:pPr>
        <w:pStyle w:val="Zpat"/>
        <w:spacing w:before="60" w:after="6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710EE">
        <w:rPr>
          <w:rFonts w:ascii="Arial" w:hAnsi="Arial" w:cs="Arial"/>
          <w:sz w:val="20"/>
          <w:szCs w:val="20"/>
        </w:rPr>
        <w:t>Předpokládaný podpis smlou</w:t>
      </w:r>
      <w:r>
        <w:rPr>
          <w:rFonts w:ascii="Arial" w:hAnsi="Arial" w:cs="Arial"/>
          <w:sz w:val="20"/>
          <w:szCs w:val="20"/>
        </w:rPr>
        <w:t>vy s vítězným účastníkem</w:t>
      </w:r>
      <w:r w:rsidRPr="00A710EE">
        <w:rPr>
          <w:rFonts w:ascii="Arial" w:hAnsi="Arial" w:cs="Arial"/>
          <w:sz w:val="20"/>
          <w:szCs w:val="20"/>
        </w:rPr>
        <w:t xml:space="preserve"> </w:t>
      </w:r>
      <w:r w:rsidRPr="0034610F">
        <w:rPr>
          <w:rFonts w:ascii="Arial" w:hAnsi="Arial" w:cs="Arial"/>
          <w:sz w:val="20"/>
          <w:szCs w:val="20"/>
        </w:rPr>
        <w:t xml:space="preserve">je ihned po ukončení </w:t>
      </w:r>
      <w:r w:rsidR="00764D42">
        <w:rPr>
          <w:rFonts w:ascii="Arial" w:hAnsi="Arial" w:cs="Arial"/>
          <w:sz w:val="20"/>
          <w:szCs w:val="20"/>
        </w:rPr>
        <w:t>zadávacího</w:t>
      </w:r>
      <w:r w:rsidR="00764D42" w:rsidRPr="0034610F">
        <w:rPr>
          <w:rFonts w:ascii="Arial" w:hAnsi="Arial" w:cs="Arial"/>
          <w:sz w:val="20"/>
          <w:szCs w:val="20"/>
        </w:rPr>
        <w:t xml:space="preserve"> </w:t>
      </w:r>
      <w:r w:rsidRPr="0034610F">
        <w:rPr>
          <w:rFonts w:ascii="Arial" w:hAnsi="Arial" w:cs="Arial"/>
          <w:sz w:val="20"/>
          <w:szCs w:val="20"/>
        </w:rPr>
        <w:t>řízení</w:t>
      </w:r>
      <w:r>
        <w:rPr>
          <w:rFonts w:ascii="Arial" w:hAnsi="Arial" w:cs="Arial"/>
          <w:sz w:val="20"/>
          <w:szCs w:val="20"/>
        </w:rPr>
        <w:t xml:space="preserve"> – předpokládá se </w:t>
      </w:r>
      <w:r w:rsidR="00764D42">
        <w:rPr>
          <w:rFonts w:ascii="Arial" w:hAnsi="Arial" w:cs="Arial"/>
          <w:sz w:val="20"/>
          <w:szCs w:val="20"/>
        </w:rPr>
        <w:t xml:space="preserve">léto </w:t>
      </w:r>
      <w:r>
        <w:rPr>
          <w:rFonts w:ascii="Arial" w:hAnsi="Arial" w:cs="Arial"/>
          <w:sz w:val="20"/>
          <w:szCs w:val="20"/>
        </w:rPr>
        <w:t>2020</w:t>
      </w:r>
      <w:r w:rsidRPr="0034610F">
        <w:rPr>
          <w:rFonts w:ascii="Arial" w:hAnsi="Arial" w:cs="Arial"/>
          <w:sz w:val="20"/>
          <w:szCs w:val="20"/>
        </w:rPr>
        <w:t>.</w:t>
      </w:r>
      <w:r w:rsidRPr="00A710EE">
        <w:rPr>
          <w:rFonts w:ascii="Arial" w:hAnsi="Arial" w:cs="Arial"/>
          <w:i/>
          <w:sz w:val="20"/>
          <w:szCs w:val="20"/>
        </w:rPr>
        <w:t xml:space="preserve"> Zahájení realizace zakázky se předpokládá neprodleně po </w:t>
      </w:r>
      <w:r w:rsidR="00E31197">
        <w:rPr>
          <w:rFonts w:ascii="Arial" w:hAnsi="Arial" w:cs="Arial"/>
          <w:i/>
          <w:sz w:val="20"/>
          <w:szCs w:val="20"/>
        </w:rPr>
        <w:t>nabytí účinnosti</w:t>
      </w:r>
      <w:r w:rsidRPr="00A710EE">
        <w:rPr>
          <w:rFonts w:ascii="Arial" w:hAnsi="Arial" w:cs="Arial"/>
          <w:i/>
          <w:sz w:val="20"/>
          <w:szCs w:val="20"/>
        </w:rPr>
        <w:t xml:space="preserve"> </w:t>
      </w:r>
      <w:r w:rsidRPr="006715E1">
        <w:rPr>
          <w:rFonts w:ascii="Arial" w:hAnsi="Arial" w:cs="Arial"/>
          <w:i/>
          <w:sz w:val="20"/>
          <w:szCs w:val="20"/>
        </w:rPr>
        <w:t>smlouvy</w:t>
      </w:r>
      <w:r w:rsidR="00253A98">
        <w:rPr>
          <w:rFonts w:ascii="Arial" w:hAnsi="Arial" w:cs="Arial"/>
          <w:i/>
          <w:sz w:val="20"/>
          <w:szCs w:val="20"/>
        </w:rPr>
        <w:t>.</w:t>
      </w:r>
    </w:p>
    <w:p w14:paraId="43DC43B4" w14:textId="1B95BFBA" w:rsidR="00713F69" w:rsidRPr="00AC60E1" w:rsidRDefault="00713F69" w:rsidP="00713F69">
      <w:pPr>
        <w:pStyle w:val="Zpat"/>
        <w:spacing w:before="60" w:after="6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C60E1">
        <w:rPr>
          <w:rFonts w:ascii="Arial" w:hAnsi="Arial" w:cs="Arial"/>
          <w:iCs/>
          <w:sz w:val="20"/>
          <w:szCs w:val="20"/>
        </w:rPr>
        <w:t xml:space="preserve">Nejzazší termín </w:t>
      </w:r>
      <w:r w:rsidR="00ED4F4D" w:rsidRPr="00AC60E1">
        <w:rPr>
          <w:rFonts w:ascii="Arial" w:hAnsi="Arial" w:cs="Arial"/>
          <w:iCs/>
          <w:sz w:val="20"/>
          <w:szCs w:val="20"/>
        </w:rPr>
        <w:t>aktualizace územní</w:t>
      </w:r>
      <w:r w:rsidR="00653BB6" w:rsidRPr="00AC60E1">
        <w:rPr>
          <w:rFonts w:ascii="Arial" w:hAnsi="Arial" w:cs="Arial"/>
          <w:iCs/>
          <w:sz w:val="20"/>
          <w:szCs w:val="20"/>
        </w:rPr>
        <w:t xml:space="preserve"> </w:t>
      </w:r>
      <w:r w:rsidRPr="00AC60E1">
        <w:rPr>
          <w:rFonts w:ascii="Arial" w:hAnsi="Arial" w:cs="Arial"/>
          <w:iCs/>
          <w:sz w:val="20"/>
          <w:szCs w:val="20"/>
        </w:rPr>
        <w:t xml:space="preserve">studie je do </w:t>
      </w:r>
      <w:r w:rsidR="003B5A55" w:rsidRPr="00AC60E1">
        <w:rPr>
          <w:rFonts w:ascii="Arial" w:hAnsi="Arial" w:cs="Arial"/>
          <w:b/>
          <w:bCs/>
          <w:iCs/>
          <w:sz w:val="20"/>
          <w:szCs w:val="20"/>
        </w:rPr>
        <w:t>6</w:t>
      </w:r>
      <w:r w:rsidRPr="00AC60E1">
        <w:rPr>
          <w:rFonts w:ascii="Arial" w:hAnsi="Arial" w:cs="Arial"/>
          <w:b/>
          <w:bCs/>
          <w:iCs/>
          <w:sz w:val="20"/>
          <w:szCs w:val="20"/>
        </w:rPr>
        <w:t xml:space="preserve">0 kalendářních dnů od </w:t>
      </w:r>
      <w:r w:rsidR="00B26EB1" w:rsidRPr="00AC60E1">
        <w:rPr>
          <w:rFonts w:ascii="Arial" w:hAnsi="Arial" w:cs="Arial"/>
          <w:b/>
          <w:bCs/>
          <w:iCs/>
          <w:sz w:val="20"/>
          <w:szCs w:val="20"/>
        </w:rPr>
        <w:t>nabytí účinnosti</w:t>
      </w:r>
      <w:r w:rsidRPr="00AC60E1">
        <w:rPr>
          <w:rFonts w:ascii="Arial" w:hAnsi="Arial" w:cs="Arial"/>
          <w:b/>
          <w:bCs/>
          <w:iCs/>
          <w:sz w:val="20"/>
          <w:szCs w:val="20"/>
        </w:rPr>
        <w:t xml:space="preserve"> smlouvy. </w:t>
      </w:r>
    </w:p>
    <w:p w14:paraId="2BDF7518" w14:textId="318DD0E6" w:rsidR="00713F69" w:rsidRPr="00AC60E1" w:rsidRDefault="0084123F" w:rsidP="00713F69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lastRenderedPageBreak/>
        <w:t xml:space="preserve">Termíny pro vypracování jednotlivých stupňů projektové dokumentace jsou blíže </w:t>
      </w:r>
      <w:r w:rsidR="00F81197" w:rsidRPr="00AC60E1">
        <w:rPr>
          <w:rFonts w:ascii="Arial" w:hAnsi="Arial" w:cs="Arial"/>
          <w:sz w:val="20"/>
          <w:szCs w:val="20"/>
        </w:rPr>
        <w:t>vymezeny v příloze č. 2 ZD – návrhu smlouvy o</w:t>
      </w:r>
      <w:r w:rsidR="006D5088" w:rsidRPr="00AC60E1">
        <w:rPr>
          <w:rFonts w:ascii="Arial" w:hAnsi="Arial" w:cs="Arial"/>
          <w:sz w:val="20"/>
          <w:szCs w:val="20"/>
        </w:rPr>
        <w:t xml:space="preserve"> zpracování projektové dokumentace</w:t>
      </w:r>
      <w:r w:rsidR="00F81197" w:rsidRPr="00AC60E1">
        <w:rPr>
          <w:rFonts w:ascii="Arial" w:hAnsi="Arial" w:cs="Arial"/>
          <w:sz w:val="20"/>
          <w:szCs w:val="20"/>
        </w:rPr>
        <w:t xml:space="preserve">. </w:t>
      </w:r>
    </w:p>
    <w:p w14:paraId="2893C5F9" w14:textId="77777777" w:rsidR="00B25C8C" w:rsidRPr="00AC60E1" w:rsidRDefault="00B25C8C" w:rsidP="00713F69">
      <w:pPr>
        <w:pStyle w:val="Zpat"/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AB012CD" w14:textId="77777777" w:rsidR="00B25C8C" w:rsidRPr="00AC60E1" w:rsidRDefault="00B25C8C" w:rsidP="00B25C8C">
      <w:pPr>
        <w:pStyle w:val="Zpat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Termíny jsou uvedeny jako předpokládané a můžou být posunuty v závislosti na průběhu zadávacího řízení. </w:t>
      </w:r>
    </w:p>
    <w:p w14:paraId="1082F2FA" w14:textId="77777777" w:rsidR="00B25C8C" w:rsidRPr="00AC60E1" w:rsidRDefault="00B25C8C" w:rsidP="00AC4CE4">
      <w:pPr>
        <w:pStyle w:val="Zpat"/>
        <w:spacing w:before="60" w:after="60" w:line="360" w:lineRule="auto"/>
        <w:jc w:val="both"/>
        <w:rPr>
          <w:rFonts w:ascii="Arial" w:hAnsi="Arial" w:cs="Arial"/>
          <w:sz w:val="20"/>
          <w:szCs w:val="20"/>
        </w:rPr>
      </w:pPr>
    </w:p>
    <w:p w14:paraId="194F6EB4" w14:textId="09D4CB7E" w:rsidR="00F37E08" w:rsidRPr="00AC60E1" w:rsidRDefault="00F37E08" w:rsidP="003955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b/>
          <w:sz w:val="20"/>
          <w:szCs w:val="20"/>
          <w:lang w:eastAsia="en-US"/>
        </w:rPr>
        <w:t>Prohlídka místa plnění:</w:t>
      </w:r>
      <w:r w:rsidRPr="00AC60E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427E5" w:rsidRPr="00AC60E1">
        <w:rPr>
          <w:rFonts w:ascii="Arial" w:hAnsi="Arial" w:cs="Arial"/>
          <w:sz w:val="20"/>
          <w:szCs w:val="20"/>
        </w:rPr>
        <w:t>Termín prohlídky místa plnění bude upřesněn ve výzvě k podání nabídky</w:t>
      </w:r>
      <w:r w:rsidR="003D7BB4" w:rsidRPr="00AC60E1">
        <w:rPr>
          <w:rFonts w:ascii="Arial" w:hAnsi="Arial" w:cs="Arial"/>
          <w:sz w:val="20"/>
          <w:szCs w:val="20"/>
        </w:rPr>
        <w:t xml:space="preserve">. </w:t>
      </w:r>
      <w:del w:id="33" w:author="Rostislav Gnida" w:date="2020-04-22T19:05:00Z">
        <w:r w:rsidR="00D01ACE" w:rsidRPr="008F7006">
          <w:rPr>
            <w:rFonts w:ascii="Arial" w:hAnsi="Arial" w:cs="Arial"/>
            <w:sz w:val="20"/>
            <w:szCs w:val="20"/>
          </w:rPr>
          <w:delText>.</w:delText>
        </w:r>
      </w:del>
    </w:p>
    <w:p w14:paraId="381592FB" w14:textId="77777777" w:rsidR="00A7175A" w:rsidRPr="00AC60E1" w:rsidRDefault="00A7175A" w:rsidP="0039556C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47EFC0A" w14:textId="5DC09D36" w:rsidR="00920420" w:rsidRPr="00AC60E1" w:rsidRDefault="002D5BE5" w:rsidP="00B4766F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AC60E1">
        <w:rPr>
          <w:noProof w:val="0"/>
          <w:color w:val="auto"/>
          <w:szCs w:val="24"/>
        </w:rPr>
        <w:t>Kritéria pro hodnocení nabídek</w:t>
      </w:r>
      <w:bookmarkStart w:id="34" w:name="_Toc145474640"/>
      <w:bookmarkStart w:id="35" w:name="_Toc240353021"/>
      <w:bookmarkStart w:id="36" w:name="_Toc271267042"/>
      <w:bookmarkEnd w:id="31"/>
      <w:bookmarkEnd w:id="32"/>
    </w:p>
    <w:p w14:paraId="36795914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  <w:bookmarkStart w:id="37" w:name="_Hlk37240047"/>
      <w:r w:rsidRPr="00AC60E1">
        <w:rPr>
          <w:rFonts w:ascii="Arial" w:hAnsi="Arial" w:cs="Arial"/>
        </w:rPr>
        <w:t xml:space="preserve">Podané nabídky budou v souladu s ustanovením § 114 zákona </w:t>
      </w:r>
      <w:r w:rsidRPr="00AC60E1">
        <w:rPr>
          <w:rFonts w:ascii="Arial" w:hAnsi="Arial" w:cs="Arial"/>
          <w:b/>
          <w:bCs/>
        </w:rPr>
        <w:t>hodnoceny dle jejich ekonomické výhodnosti</w:t>
      </w:r>
      <w:r w:rsidRPr="00AC60E1">
        <w:rPr>
          <w:rFonts w:ascii="Arial" w:hAnsi="Arial" w:cs="Arial"/>
        </w:rPr>
        <w:t>. Ta bude posuzována podle následujících kritérií s váhami:</w:t>
      </w:r>
    </w:p>
    <w:p w14:paraId="685B26D6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8"/>
        <w:gridCol w:w="1660"/>
      </w:tblGrid>
      <w:tr w:rsidR="00920420" w:rsidRPr="00AC60E1" w14:paraId="2050D676" w14:textId="77777777" w:rsidTr="00CB6963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EDC007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60E1">
              <w:rPr>
                <w:rFonts w:ascii="Arial" w:hAnsi="Arial" w:cs="Arial"/>
                <w:b/>
                <w:sz w:val="20"/>
                <w:szCs w:val="20"/>
              </w:rPr>
              <w:t>Kritérium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C8FAE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60E1">
              <w:rPr>
                <w:rFonts w:ascii="Arial" w:hAnsi="Arial" w:cs="Arial"/>
                <w:b/>
                <w:sz w:val="20"/>
                <w:szCs w:val="20"/>
              </w:rPr>
              <w:t>Váha kritéria</w:t>
            </w:r>
          </w:p>
        </w:tc>
      </w:tr>
      <w:tr w:rsidR="00920420" w:rsidRPr="00AC60E1" w14:paraId="475AA9E6" w14:textId="77777777" w:rsidTr="00CB6963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34F2" w14:textId="4C72614B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Celková cena v Kč bez DPH </w:t>
            </w:r>
            <w:r w:rsidR="00833D0D" w:rsidRPr="00AC60E1">
              <w:rPr>
                <w:rFonts w:ascii="Arial" w:hAnsi="Arial" w:cs="Arial"/>
                <w:sz w:val="20"/>
                <w:szCs w:val="20"/>
              </w:rPr>
              <w:t xml:space="preserve">uvedená v návrhu Smlouvy </w:t>
            </w:r>
            <w:r w:rsidR="00ED28C0" w:rsidRPr="00AC60E1">
              <w:rPr>
                <w:rFonts w:ascii="Arial" w:hAnsi="Arial" w:cs="Arial"/>
                <w:bCs/>
                <w:sz w:val="20"/>
                <w:szCs w:val="20"/>
              </w:rPr>
              <w:t>o zhotovení projektové dokumentace, zajištění inženýrské činnosti a souvisejících služeb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E14" w14:textId="524D62E6" w:rsidR="00920420" w:rsidRPr="00AC60E1" w:rsidRDefault="00D801AB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75</w:t>
            </w:r>
            <w:r w:rsidR="00920420" w:rsidRPr="00AC60E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920420" w:rsidRPr="00AC60E1" w14:paraId="422465E5" w14:textId="77777777" w:rsidTr="00CB6963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C514" w14:textId="360C0CEF" w:rsidR="00920420" w:rsidRPr="00AC60E1" w:rsidRDefault="001E6F8F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E856F6" w:rsidRPr="00AC60E1">
              <w:rPr>
                <w:rFonts w:ascii="Arial" w:hAnsi="Arial" w:cs="Arial"/>
                <w:sz w:val="20"/>
                <w:szCs w:val="20"/>
              </w:rPr>
              <w:t xml:space="preserve">v Kč bez DPH </w:t>
            </w:r>
            <w:r w:rsidRPr="00AC60E1">
              <w:rPr>
                <w:rFonts w:ascii="Arial" w:hAnsi="Arial" w:cs="Arial"/>
                <w:sz w:val="20"/>
                <w:szCs w:val="20"/>
              </w:rPr>
              <w:t>za 1 hodinu autorského dozoru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7905" w14:textId="02DEF0F7" w:rsidR="00920420" w:rsidRPr="00AC60E1" w:rsidRDefault="00D801AB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920420" w:rsidRPr="00AC60E1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920420" w:rsidRPr="00AC60E1" w14:paraId="467D22A1" w14:textId="77777777" w:rsidTr="00CB6963">
        <w:trPr>
          <w:trHeight w:val="397"/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B51F" w14:textId="77777777" w:rsidR="00920420" w:rsidRPr="00AC60E1" w:rsidRDefault="00920420" w:rsidP="000B1007">
            <w:pPr>
              <w:spacing w:line="360" w:lineRule="auto"/>
              <w:ind w:righ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Kvalita realizačního týmu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396F" w14:textId="77777777" w:rsidR="00920420" w:rsidRPr="00AC60E1" w:rsidRDefault="00920420" w:rsidP="000B1007">
            <w:pPr>
              <w:spacing w:line="360" w:lineRule="auto"/>
              <w:ind w:righ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0E1">
              <w:rPr>
                <w:rFonts w:ascii="Arial" w:hAnsi="Arial" w:cs="Arial"/>
                <w:sz w:val="20"/>
                <w:szCs w:val="20"/>
              </w:rPr>
              <w:t>20 %</w:t>
            </w:r>
          </w:p>
        </w:tc>
      </w:tr>
    </w:tbl>
    <w:p w14:paraId="49A64305" w14:textId="77777777" w:rsidR="00920420" w:rsidRPr="00AC60E1" w:rsidRDefault="00920420" w:rsidP="00920420">
      <w:pPr>
        <w:pStyle w:val="Zkladntext"/>
        <w:spacing w:before="120" w:line="360" w:lineRule="auto"/>
        <w:rPr>
          <w:rFonts w:ascii="Arial" w:hAnsi="Arial" w:cs="Arial"/>
        </w:rPr>
      </w:pPr>
    </w:p>
    <w:p w14:paraId="0A65EA11" w14:textId="1EB62F76" w:rsidR="00920420" w:rsidRPr="00AC60E1" w:rsidRDefault="00920420" w:rsidP="0092042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AC60E1">
        <w:rPr>
          <w:rFonts w:ascii="Arial" w:hAnsi="Arial" w:cs="Arial"/>
          <w:b/>
          <w:bCs/>
          <w:sz w:val="20"/>
          <w:szCs w:val="20"/>
        </w:rPr>
        <w:t xml:space="preserve">Kritérium č. 1 – Celková cena v Kč bez DPH </w:t>
      </w:r>
      <w:r w:rsidR="00833D0D" w:rsidRPr="00AC60E1">
        <w:rPr>
          <w:rFonts w:ascii="Arial" w:hAnsi="Arial" w:cs="Arial"/>
          <w:b/>
          <w:bCs/>
          <w:sz w:val="20"/>
          <w:szCs w:val="20"/>
        </w:rPr>
        <w:t>uvedená v návrhu Smlouvy o dílo</w:t>
      </w:r>
    </w:p>
    <w:p w14:paraId="02D13A16" w14:textId="677BB45B" w:rsidR="00920420" w:rsidRPr="00AC60E1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Rozumí se celková nabídková cena v Kč bez DPH</w:t>
      </w:r>
      <w:r w:rsidR="00833D0D" w:rsidRPr="00AC60E1">
        <w:rPr>
          <w:rFonts w:ascii="Arial" w:hAnsi="Arial" w:cs="Arial"/>
          <w:sz w:val="20"/>
          <w:szCs w:val="20"/>
        </w:rPr>
        <w:t xml:space="preserve"> uvedená v návrhu Smlouvy o </w:t>
      </w:r>
      <w:r w:rsidR="00ED28C0" w:rsidRPr="00AC60E1">
        <w:rPr>
          <w:rFonts w:ascii="Arial" w:hAnsi="Arial" w:cs="Arial"/>
          <w:bCs/>
          <w:sz w:val="20"/>
          <w:szCs w:val="20"/>
        </w:rPr>
        <w:t>zhotovení projektové dokumentace, zajištění inženýrské činnosti a souvisejících služeb</w:t>
      </w:r>
      <w:r w:rsidRPr="00AC60E1">
        <w:rPr>
          <w:rFonts w:ascii="Arial" w:hAnsi="Arial" w:cs="Arial"/>
          <w:sz w:val="20"/>
          <w:szCs w:val="20"/>
        </w:rPr>
        <w:t xml:space="preserve">, tj. součet nabídkových cen za všechny služby uvedených v návrhu Smlouvy </w:t>
      </w:r>
      <w:r w:rsidR="00A35108" w:rsidRPr="00AC60E1">
        <w:rPr>
          <w:rFonts w:ascii="Arial" w:hAnsi="Arial" w:cs="Arial"/>
          <w:bCs/>
          <w:sz w:val="20"/>
          <w:szCs w:val="20"/>
        </w:rPr>
        <w:t>o zhotovení projektové dokumentace, zajištění inženýrské činnosti a souvisejících služeb</w:t>
      </w:r>
      <w:r w:rsidR="005E1253" w:rsidRPr="00AC60E1">
        <w:rPr>
          <w:rFonts w:ascii="Arial" w:hAnsi="Arial" w:cs="Arial"/>
          <w:bCs/>
          <w:sz w:val="20"/>
          <w:szCs w:val="20"/>
        </w:rPr>
        <w:t xml:space="preserve"> dle Smlouvy</w:t>
      </w:r>
      <w:r w:rsidRPr="00AC60E1">
        <w:rPr>
          <w:rFonts w:ascii="Arial" w:hAnsi="Arial" w:cs="Arial"/>
          <w:sz w:val="20"/>
          <w:szCs w:val="20"/>
        </w:rPr>
        <w:t xml:space="preserve">. Nejvýhodnější nabídka má minimální hodnotu. </w:t>
      </w:r>
    </w:p>
    <w:p w14:paraId="2FAE2267" w14:textId="77777777" w:rsidR="00920420" w:rsidRPr="00AC60E1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6A9D0A" w14:textId="0196CB65" w:rsidR="00920420" w:rsidRPr="00AC60E1" w:rsidRDefault="00920420" w:rsidP="0092042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60E1">
        <w:rPr>
          <w:rFonts w:ascii="Arial" w:hAnsi="Arial" w:cs="Arial"/>
          <w:b/>
          <w:bCs/>
          <w:sz w:val="20"/>
          <w:szCs w:val="20"/>
        </w:rPr>
        <w:t xml:space="preserve">Kritérium č. 2 – </w:t>
      </w:r>
      <w:r w:rsidR="001E6F8F" w:rsidRPr="00AC60E1">
        <w:rPr>
          <w:rFonts w:ascii="Arial" w:hAnsi="Arial" w:cs="Arial"/>
          <w:b/>
          <w:bCs/>
          <w:sz w:val="20"/>
          <w:szCs w:val="20"/>
        </w:rPr>
        <w:t xml:space="preserve">Cena </w:t>
      </w:r>
      <w:r w:rsidR="00E856F6" w:rsidRPr="00AC60E1">
        <w:rPr>
          <w:rFonts w:ascii="Arial" w:hAnsi="Arial" w:cs="Arial"/>
          <w:b/>
          <w:bCs/>
          <w:sz w:val="20"/>
          <w:szCs w:val="20"/>
        </w:rPr>
        <w:t xml:space="preserve">v Kč bez DPH </w:t>
      </w:r>
      <w:r w:rsidR="001E6F8F" w:rsidRPr="00AC60E1">
        <w:rPr>
          <w:rFonts w:ascii="Arial" w:hAnsi="Arial" w:cs="Arial"/>
          <w:b/>
          <w:bCs/>
          <w:sz w:val="20"/>
          <w:szCs w:val="20"/>
        </w:rPr>
        <w:t>za 1 hodinu autorského dozoru</w:t>
      </w:r>
    </w:p>
    <w:p w14:paraId="03176E64" w14:textId="42B71EFA" w:rsidR="00920420" w:rsidRPr="00AC60E1" w:rsidRDefault="005428CE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Rozumí se hodinová sazba v Kč bez DPH za </w:t>
      </w:r>
      <w:r w:rsidR="005263C9" w:rsidRPr="00AC60E1">
        <w:rPr>
          <w:rFonts w:ascii="Arial" w:hAnsi="Arial" w:cs="Arial"/>
          <w:sz w:val="20"/>
          <w:szCs w:val="20"/>
        </w:rPr>
        <w:t>výkon</w:t>
      </w:r>
      <w:r w:rsidR="00B01B41" w:rsidRPr="00AC60E1">
        <w:rPr>
          <w:rFonts w:ascii="Arial" w:hAnsi="Arial" w:cs="Arial"/>
          <w:sz w:val="20"/>
          <w:szCs w:val="20"/>
        </w:rPr>
        <w:t xml:space="preserve"> </w:t>
      </w:r>
      <w:r w:rsidR="009F7B2C" w:rsidRPr="00AC60E1">
        <w:rPr>
          <w:rFonts w:ascii="Arial" w:hAnsi="Arial" w:cs="Arial"/>
          <w:sz w:val="20"/>
          <w:szCs w:val="20"/>
        </w:rPr>
        <w:t>autorského dozoru uvedená v návrhu Příkazní smlouvy</w:t>
      </w:r>
      <w:r w:rsidR="00E53632" w:rsidRPr="00AC60E1">
        <w:rPr>
          <w:rFonts w:ascii="Arial" w:hAnsi="Arial" w:cs="Arial"/>
          <w:sz w:val="20"/>
          <w:szCs w:val="20"/>
        </w:rPr>
        <w:t xml:space="preserve"> na výkon autorského dozoru</w:t>
      </w:r>
      <w:r w:rsidR="009F7B2C" w:rsidRPr="00AC60E1">
        <w:rPr>
          <w:rFonts w:ascii="Arial" w:hAnsi="Arial" w:cs="Arial"/>
          <w:sz w:val="20"/>
          <w:szCs w:val="20"/>
        </w:rPr>
        <w:t xml:space="preserve">. </w:t>
      </w:r>
      <w:r w:rsidR="00F76FB2" w:rsidRPr="00AC60E1">
        <w:rPr>
          <w:rFonts w:ascii="Arial" w:hAnsi="Arial" w:cs="Arial"/>
          <w:sz w:val="20"/>
          <w:szCs w:val="20"/>
        </w:rPr>
        <w:t>Nejvýhodnější nabídka má minimální hodnotu.</w:t>
      </w:r>
    </w:p>
    <w:p w14:paraId="14029E74" w14:textId="77777777" w:rsidR="00920420" w:rsidRPr="00AC60E1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43858595" w14:textId="22A40078" w:rsidR="00920420" w:rsidRPr="00BC0704" w:rsidRDefault="00920420" w:rsidP="0092042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C0704">
        <w:rPr>
          <w:rFonts w:ascii="Arial" w:hAnsi="Arial" w:cs="Arial"/>
          <w:b/>
          <w:bCs/>
          <w:sz w:val="20"/>
          <w:szCs w:val="20"/>
        </w:rPr>
        <w:t xml:space="preserve">Kritérium č. </w:t>
      </w:r>
      <w:r w:rsidR="00D801AB" w:rsidRPr="00BC0704">
        <w:rPr>
          <w:rFonts w:ascii="Arial" w:hAnsi="Arial" w:cs="Arial"/>
          <w:b/>
          <w:bCs/>
          <w:sz w:val="20"/>
          <w:szCs w:val="20"/>
        </w:rPr>
        <w:t>3</w:t>
      </w:r>
      <w:r w:rsidRPr="00BC0704">
        <w:rPr>
          <w:rFonts w:ascii="Arial" w:hAnsi="Arial" w:cs="Arial"/>
          <w:b/>
          <w:bCs/>
          <w:sz w:val="20"/>
          <w:szCs w:val="20"/>
        </w:rPr>
        <w:t xml:space="preserve"> – Kvalita realizačního týmu</w:t>
      </w:r>
    </w:p>
    <w:p w14:paraId="74627CDE" w14:textId="716AA091" w:rsidR="00920420" w:rsidRPr="00BC0704" w:rsidRDefault="00920420" w:rsidP="009204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Hodnoceny budou referen</w:t>
      </w:r>
      <w:r w:rsidR="00D446AB" w:rsidRPr="00BC0704">
        <w:rPr>
          <w:rFonts w:ascii="Arial" w:hAnsi="Arial" w:cs="Arial"/>
          <w:sz w:val="20"/>
          <w:szCs w:val="20"/>
        </w:rPr>
        <w:t>ční</w:t>
      </w:r>
      <w:r w:rsidRPr="00BC0704">
        <w:rPr>
          <w:rFonts w:ascii="Arial" w:hAnsi="Arial" w:cs="Arial"/>
          <w:sz w:val="20"/>
          <w:szCs w:val="20"/>
        </w:rPr>
        <w:t xml:space="preserve"> stavby </w:t>
      </w:r>
      <w:r w:rsidR="000A6C85" w:rsidRPr="00BC0704">
        <w:rPr>
          <w:rFonts w:ascii="Arial" w:hAnsi="Arial" w:cs="Arial"/>
          <w:sz w:val="20"/>
          <w:szCs w:val="20"/>
        </w:rPr>
        <w:t xml:space="preserve">v oblasti projektování </w:t>
      </w:r>
      <w:r w:rsidR="00D446AB" w:rsidRPr="00BC0704">
        <w:rPr>
          <w:rFonts w:ascii="Arial" w:eastAsia="MS Mincho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Pr="00BC0704">
        <w:rPr>
          <w:rFonts w:ascii="Arial" w:hAnsi="Arial" w:cs="Arial"/>
          <w:sz w:val="20"/>
          <w:szCs w:val="20"/>
        </w:rPr>
        <w:t>, a to u těchto členů realizačního týmu:</w:t>
      </w:r>
    </w:p>
    <w:p w14:paraId="015D4564" w14:textId="47A7FCEA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vedoucí realizačního týmu (</w:t>
      </w:r>
      <w:r w:rsidR="000F601F" w:rsidRPr="00BC0704">
        <w:rPr>
          <w:rFonts w:ascii="Arial" w:hAnsi="Arial" w:cs="Arial"/>
          <w:sz w:val="20"/>
          <w:szCs w:val="20"/>
        </w:rPr>
        <w:t>hlavní</w:t>
      </w:r>
      <w:r w:rsidRPr="00BC0704">
        <w:rPr>
          <w:rFonts w:ascii="Arial" w:hAnsi="Arial" w:cs="Arial"/>
          <w:sz w:val="20"/>
          <w:szCs w:val="20"/>
        </w:rPr>
        <w:t xml:space="preserve"> projektant), může doložit referenční zakázky</w:t>
      </w:r>
      <w:r w:rsidR="00034092" w:rsidRPr="00BC0704">
        <w:rPr>
          <w:rFonts w:ascii="Arial" w:hAnsi="Arial" w:cs="Arial"/>
          <w:sz w:val="20"/>
          <w:szCs w:val="20"/>
        </w:rPr>
        <w:t xml:space="preserve"> v oblasti </w:t>
      </w:r>
      <w:r w:rsidR="0021592A" w:rsidRPr="00BC0704">
        <w:rPr>
          <w:rFonts w:ascii="Arial" w:hAnsi="Arial" w:cs="Arial"/>
          <w:sz w:val="20"/>
          <w:szCs w:val="20"/>
        </w:rPr>
        <w:t xml:space="preserve">projektování </w:t>
      </w:r>
      <w:r w:rsidR="0021592A" w:rsidRPr="00BC0704">
        <w:rPr>
          <w:rFonts w:ascii="Arial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="0001731A" w:rsidRPr="00BC0704">
        <w:rPr>
          <w:rFonts w:ascii="Arial" w:hAnsi="Arial" w:cs="Arial"/>
          <w:sz w:val="20"/>
          <w:szCs w:val="20"/>
        </w:rPr>
        <w:t>, a to</w:t>
      </w:r>
      <w:r w:rsidRPr="00BC0704">
        <w:rPr>
          <w:rFonts w:ascii="Arial" w:hAnsi="Arial" w:cs="Arial"/>
          <w:sz w:val="20"/>
          <w:szCs w:val="20"/>
        </w:rPr>
        <w:t xml:space="preserve"> za posledních 10 let, kde byl </w:t>
      </w:r>
      <w:r w:rsidR="009213BE" w:rsidRPr="00BC0704">
        <w:rPr>
          <w:rFonts w:ascii="Arial" w:hAnsi="Arial" w:cs="Arial"/>
          <w:sz w:val="20"/>
          <w:szCs w:val="20"/>
        </w:rPr>
        <w:t>vedoucím</w:t>
      </w:r>
      <w:r w:rsidRPr="00BC0704">
        <w:rPr>
          <w:rFonts w:ascii="Arial" w:hAnsi="Arial" w:cs="Arial"/>
          <w:sz w:val="20"/>
          <w:szCs w:val="20"/>
        </w:rPr>
        <w:t xml:space="preserve"> projekčního týmu</w:t>
      </w:r>
      <w:r w:rsidR="002D7009" w:rsidRPr="00BC0704">
        <w:rPr>
          <w:rFonts w:ascii="Arial" w:hAnsi="Arial" w:cs="Arial"/>
          <w:sz w:val="20"/>
          <w:szCs w:val="20"/>
        </w:rPr>
        <w:t xml:space="preserve"> (nebo pozice obdobná)</w:t>
      </w:r>
      <w:r w:rsidRPr="00BC0704">
        <w:rPr>
          <w:rFonts w:ascii="Arial" w:hAnsi="Arial" w:cs="Arial"/>
          <w:sz w:val="20"/>
          <w:szCs w:val="20"/>
        </w:rPr>
        <w:t>,</w:t>
      </w:r>
      <w:r w:rsidR="0001731A" w:rsidRPr="00BC0704">
        <w:rPr>
          <w:rFonts w:ascii="Arial" w:hAnsi="Arial" w:cs="Arial"/>
          <w:sz w:val="20"/>
          <w:szCs w:val="20"/>
        </w:rPr>
        <w:t xml:space="preserve"> </w:t>
      </w:r>
      <w:r w:rsidR="0001731A" w:rsidRPr="00BC0704">
        <w:rPr>
          <w:rFonts w:ascii="Arial" w:hAnsi="Arial" w:cs="Arial"/>
          <w:sz w:val="20"/>
          <w:szCs w:val="20"/>
        </w:rPr>
        <w:lastRenderedPageBreak/>
        <w:t>přičemž</w:t>
      </w:r>
      <w:r w:rsidRPr="00BC0704">
        <w:rPr>
          <w:rFonts w:ascii="Arial" w:hAnsi="Arial" w:cs="Arial"/>
          <w:sz w:val="20"/>
          <w:szCs w:val="20"/>
        </w:rPr>
        <w:t xml:space="preserve"> je možné doložit </w:t>
      </w:r>
      <w:r w:rsidRPr="00CB6963">
        <w:rPr>
          <w:rFonts w:ascii="Arial" w:hAnsi="Arial"/>
          <w:sz w:val="20"/>
        </w:rPr>
        <w:t xml:space="preserve">max. </w:t>
      </w:r>
      <w:r w:rsidR="00313458" w:rsidRPr="00BC0704">
        <w:rPr>
          <w:rFonts w:ascii="Arial" w:hAnsi="Arial" w:cs="Arial"/>
          <w:sz w:val="20"/>
          <w:szCs w:val="20"/>
        </w:rPr>
        <w:t>1</w:t>
      </w:r>
      <w:r w:rsidR="00640C83" w:rsidRPr="00BC0704">
        <w:rPr>
          <w:rFonts w:ascii="Arial" w:hAnsi="Arial" w:cs="Arial"/>
          <w:sz w:val="20"/>
          <w:szCs w:val="20"/>
        </w:rPr>
        <w:t>5</w:t>
      </w:r>
      <w:r w:rsidRPr="00CB6963">
        <w:rPr>
          <w:rFonts w:ascii="Arial" w:hAnsi="Arial"/>
          <w:sz w:val="20"/>
        </w:rPr>
        <w:t xml:space="preserve"> staveb (v případě doložení více referencí splňující požadavky zadávacích podmínek bude počítáno pouze </w:t>
      </w:r>
      <w:r w:rsidR="00313458" w:rsidRPr="00BC0704">
        <w:rPr>
          <w:rFonts w:ascii="Arial" w:hAnsi="Arial" w:cs="Arial"/>
          <w:sz w:val="20"/>
          <w:szCs w:val="20"/>
        </w:rPr>
        <w:t>1</w:t>
      </w:r>
      <w:r w:rsidR="00640C83" w:rsidRPr="00BC0704">
        <w:rPr>
          <w:rFonts w:ascii="Arial" w:hAnsi="Arial" w:cs="Arial"/>
          <w:sz w:val="20"/>
          <w:szCs w:val="20"/>
        </w:rPr>
        <w:t>5</w:t>
      </w:r>
      <w:r w:rsidRPr="00CB6963">
        <w:rPr>
          <w:rFonts w:ascii="Arial" w:hAnsi="Arial"/>
          <w:sz w:val="20"/>
        </w:rPr>
        <w:t xml:space="preserve"> staveb bodově nejvýhodnějších),</w:t>
      </w:r>
    </w:p>
    <w:p w14:paraId="723BC0CD" w14:textId="61E96F88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zástupce vedoucího realizačního týmu</w:t>
      </w:r>
      <w:r w:rsidR="000F601F" w:rsidRPr="00BC0704">
        <w:rPr>
          <w:rFonts w:ascii="Arial" w:hAnsi="Arial" w:cs="Arial"/>
          <w:sz w:val="20"/>
          <w:szCs w:val="20"/>
        </w:rPr>
        <w:t xml:space="preserve"> (zástupce hlavního projektanta)</w:t>
      </w:r>
      <w:r w:rsidRPr="00BC0704">
        <w:rPr>
          <w:rFonts w:ascii="Arial" w:hAnsi="Arial" w:cs="Arial"/>
          <w:sz w:val="20"/>
          <w:szCs w:val="20"/>
        </w:rPr>
        <w:t xml:space="preserve">, může doložit referenční zakázky </w:t>
      </w:r>
      <w:r w:rsidR="00170A70" w:rsidRPr="00BC0704">
        <w:rPr>
          <w:rFonts w:ascii="Arial" w:hAnsi="Arial" w:cs="Arial"/>
          <w:sz w:val="20"/>
          <w:szCs w:val="20"/>
        </w:rPr>
        <w:t xml:space="preserve">v oblasti projektování </w:t>
      </w:r>
      <w:r w:rsidR="003131D9" w:rsidRPr="00BC0704">
        <w:rPr>
          <w:rFonts w:ascii="Arial" w:hAnsi="Arial" w:cs="Arial"/>
          <w:bCs/>
          <w:sz w:val="20"/>
          <w:szCs w:val="20"/>
        </w:rPr>
        <w:t>v rozsahu DUR, DSP a DPS (tj. realizace všech uvedených stupňů včetně inženýrské činnosti s nimi související) u pozemních staveb v oblasti občanské vybavenosti nebo obdobné</w:t>
      </w:r>
      <w:r w:rsidR="00B13AEA" w:rsidRPr="00BC0704">
        <w:rPr>
          <w:rFonts w:ascii="Arial" w:hAnsi="Arial" w:cs="Arial"/>
          <w:bCs/>
          <w:sz w:val="20"/>
          <w:szCs w:val="20"/>
        </w:rPr>
        <w:t>, a to</w:t>
      </w:r>
      <w:r w:rsidR="00170A70" w:rsidRPr="00BC0704">
        <w:rPr>
          <w:rFonts w:ascii="Arial" w:hAnsi="Arial" w:cs="Arial"/>
          <w:sz w:val="20"/>
          <w:szCs w:val="20"/>
        </w:rPr>
        <w:t xml:space="preserve"> </w:t>
      </w:r>
      <w:r w:rsidRPr="00BC0704">
        <w:rPr>
          <w:rFonts w:ascii="Arial" w:hAnsi="Arial" w:cs="Arial"/>
          <w:sz w:val="20"/>
          <w:szCs w:val="20"/>
        </w:rPr>
        <w:t xml:space="preserve">za posledních 10 let, kde byl </w:t>
      </w:r>
      <w:r w:rsidR="00313A8F" w:rsidRPr="00BC0704">
        <w:rPr>
          <w:rFonts w:ascii="Arial" w:hAnsi="Arial" w:cs="Arial"/>
          <w:sz w:val="20"/>
          <w:szCs w:val="20"/>
        </w:rPr>
        <w:t>vedoucím</w:t>
      </w:r>
      <w:r w:rsidRPr="00BC0704">
        <w:rPr>
          <w:rFonts w:ascii="Arial" w:hAnsi="Arial" w:cs="Arial"/>
          <w:sz w:val="20"/>
          <w:szCs w:val="20"/>
        </w:rPr>
        <w:t xml:space="preserve"> projekčního týmu</w:t>
      </w:r>
      <w:r w:rsidR="00313A8F" w:rsidRPr="00BC0704">
        <w:rPr>
          <w:rFonts w:ascii="Arial" w:hAnsi="Arial" w:cs="Arial"/>
          <w:sz w:val="20"/>
          <w:szCs w:val="20"/>
        </w:rPr>
        <w:t xml:space="preserve"> nebo </w:t>
      </w:r>
      <w:r w:rsidR="00B13FDC" w:rsidRPr="00BC0704">
        <w:rPr>
          <w:rFonts w:ascii="Arial" w:hAnsi="Arial" w:cs="Arial"/>
          <w:sz w:val="20"/>
          <w:szCs w:val="20"/>
        </w:rPr>
        <w:t>zástupcem vedoucího projekčního týmu (popř. pozice obdobná)</w:t>
      </w:r>
      <w:r w:rsidRPr="00BC0704">
        <w:rPr>
          <w:rFonts w:ascii="Arial" w:hAnsi="Arial" w:cs="Arial"/>
          <w:sz w:val="20"/>
          <w:szCs w:val="20"/>
        </w:rPr>
        <w:t xml:space="preserve">, </w:t>
      </w:r>
      <w:r w:rsidR="00F93419" w:rsidRPr="00BC0704">
        <w:rPr>
          <w:rFonts w:ascii="Arial" w:hAnsi="Arial" w:cs="Arial"/>
          <w:sz w:val="20"/>
          <w:szCs w:val="20"/>
        </w:rPr>
        <w:t xml:space="preserve">přičemž </w:t>
      </w:r>
      <w:r w:rsidRPr="00BC0704">
        <w:rPr>
          <w:rFonts w:ascii="Arial" w:hAnsi="Arial" w:cs="Arial"/>
          <w:sz w:val="20"/>
          <w:szCs w:val="20"/>
        </w:rPr>
        <w:t xml:space="preserve">je možné </w:t>
      </w:r>
      <w:r w:rsidRPr="00CB6963">
        <w:rPr>
          <w:rFonts w:ascii="Arial" w:hAnsi="Arial"/>
          <w:sz w:val="20"/>
        </w:rPr>
        <w:t xml:space="preserve">doložit max. </w:t>
      </w:r>
      <w:r w:rsidR="00640C83" w:rsidRPr="00BC0704">
        <w:rPr>
          <w:rFonts w:ascii="Arial" w:hAnsi="Arial" w:cs="Arial"/>
          <w:sz w:val="20"/>
          <w:szCs w:val="20"/>
        </w:rPr>
        <w:t>10</w:t>
      </w:r>
      <w:r w:rsidRPr="00CB6963">
        <w:rPr>
          <w:rFonts w:ascii="Arial" w:hAnsi="Arial"/>
          <w:sz w:val="20"/>
        </w:rPr>
        <w:t xml:space="preserve"> staveb (v případě doložení více referencí splňující požadavky zadávacích podmínek bude počítáno pouze </w:t>
      </w:r>
      <w:r w:rsidR="00640C83" w:rsidRPr="00BC0704">
        <w:rPr>
          <w:rFonts w:ascii="Arial" w:hAnsi="Arial" w:cs="Arial"/>
          <w:sz w:val="20"/>
          <w:szCs w:val="20"/>
        </w:rPr>
        <w:t>10</w:t>
      </w:r>
      <w:r w:rsidRPr="00CB6963">
        <w:rPr>
          <w:rFonts w:ascii="Arial" w:hAnsi="Arial"/>
          <w:sz w:val="20"/>
        </w:rPr>
        <w:t xml:space="preserve"> staveb bodově nejvýhodnějších).</w:t>
      </w:r>
    </w:p>
    <w:p w14:paraId="79607081" w14:textId="77777777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3C91029" w14:textId="53689F1A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Za osobu vedoucího realizačního týmu a zástupce vedoucího realizačního týmu je tedy možné doložit (tj. bude počítáno do hodnocení) </w:t>
      </w:r>
      <w:r w:rsidRPr="00CB6963">
        <w:rPr>
          <w:rFonts w:ascii="Arial" w:hAnsi="Arial"/>
          <w:sz w:val="20"/>
        </w:rPr>
        <w:t xml:space="preserve">maximálně </w:t>
      </w:r>
      <w:r w:rsidR="00640C83" w:rsidRPr="00BC0704">
        <w:rPr>
          <w:rFonts w:ascii="Arial" w:hAnsi="Arial" w:cs="Arial"/>
          <w:sz w:val="20"/>
          <w:szCs w:val="20"/>
        </w:rPr>
        <w:t>25</w:t>
      </w:r>
      <w:r w:rsidRPr="00CB6963">
        <w:rPr>
          <w:rFonts w:ascii="Arial" w:hAnsi="Arial"/>
          <w:sz w:val="20"/>
        </w:rPr>
        <w:t xml:space="preserve"> staveb</w:t>
      </w:r>
      <w:r w:rsidR="00170A70" w:rsidRPr="00CB6963">
        <w:rPr>
          <w:rFonts w:ascii="Arial" w:hAnsi="Arial"/>
          <w:sz w:val="20"/>
        </w:rPr>
        <w:t xml:space="preserve"> v o</w:t>
      </w:r>
      <w:r w:rsidR="00170A70" w:rsidRPr="00BC0704">
        <w:rPr>
          <w:rFonts w:ascii="Arial" w:hAnsi="Arial" w:cs="Arial"/>
          <w:sz w:val="20"/>
          <w:szCs w:val="20"/>
        </w:rPr>
        <w:t xml:space="preserve">blasti projektování </w:t>
      </w:r>
      <w:r w:rsidR="00C1789B" w:rsidRPr="00BC0704">
        <w:rPr>
          <w:rFonts w:ascii="Arial" w:hAnsi="Arial" w:cs="Arial"/>
          <w:bCs/>
          <w:sz w:val="20"/>
          <w:szCs w:val="20"/>
        </w:rPr>
        <w:t xml:space="preserve">v rozsahu DUR, DSP a DPS (tj. realizace všech uvedených stupňů včetně inženýrské </w:t>
      </w:r>
      <w:r w:rsidR="00C1789B" w:rsidRPr="00BC0704">
        <w:rPr>
          <w:rFonts w:ascii="Arial" w:hAnsi="Arial" w:cs="Arial"/>
          <w:bCs/>
          <w:sz w:val="20"/>
          <w:szCs w:val="20"/>
        </w:rPr>
        <w:t>činnosti s nimi související) u pozemních staveb v oblasti občanské vybavenosti nebo obdobné</w:t>
      </w:r>
      <w:r w:rsidRPr="00BC0704">
        <w:rPr>
          <w:rFonts w:ascii="Arial" w:hAnsi="Arial" w:cs="Arial"/>
          <w:sz w:val="20"/>
          <w:szCs w:val="20"/>
        </w:rPr>
        <w:t>.</w:t>
      </w:r>
    </w:p>
    <w:p w14:paraId="537D9BC8" w14:textId="77777777" w:rsidR="00920420" w:rsidRPr="00BC0704" w:rsidRDefault="00920420" w:rsidP="00920420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4CE2BEA" w14:textId="77777777" w:rsidR="00920420" w:rsidRPr="00BC0704" w:rsidRDefault="00920420" w:rsidP="00920420">
      <w:pPr>
        <w:pStyle w:val="Zkladntext"/>
        <w:spacing w:line="360" w:lineRule="auto"/>
        <w:ind w:firstLine="360"/>
        <w:rPr>
          <w:rFonts w:ascii="Arial" w:hAnsi="Arial" w:cs="Arial"/>
        </w:rPr>
      </w:pPr>
      <w:r w:rsidRPr="00BC0704">
        <w:rPr>
          <w:rFonts w:ascii="Arial" w:hAnsi="Arial" w:cs="Arial"/>
        </w:rPr>
        <w:t>Kritérium kvality realizačního týmu se bude hodnotit následujícím bodovým způsobem:</w:t>
      </w:r>
    </w:p>
    <w:p w14:paraId="447764D5" w14:textId="1F89B71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stavba při vypracování min. DSP</w:t>
      </w:r>
    </w:p>
    <w:p w14:paraId="33641B64" w14:textId="10058A60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CC6AED" w:rsidRPr="00BC0704">
        <w:rPr>
          <w:rFonts w:ascii="Arial" w:hAnsi="Arial" w:cs="Arial"/>
          <w:sz w:val="20"/>
          <w:szCs w:val="20"/>
        </w:rPr>
        <w:t>5</w:t>
      </w:r>
      <w:r w:rsidR="00821D13" w:rsidRPr="00BC0704">
        <w:rPr>
          <w:rFonts w:ascii="Arial" w:hAnsi="Arial" w:cs="Arial"/>
          <w:sz w:val="20"/>
          <w:szCs w:val="20"/>
        </w:rPr>
        <w:t>0</w:t>
      </w:r>
      <w:r w:rsidRPr="00BC0704">
        <w:rPr>
          <w:rFonts w:ascii="Arial" w:hAnsi="Arial" w:cs="Arial"/>
          <w:sz w:val="20"/>
          <w:szCs w:val="20"/>
        </w:rPr>
        <w:t xml:space="preserve">.000.000,- Kč bez DPH až </w:t>
      </w:r>
      <w:r w:rsidR="00CC6AED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>0.000.000,- Kč bez DPH – 1 bod za každou takto doloženou stavbu,</w:t>
      </w:r>
    </w:p>
    <w:p w14:paraId="227BA744" w14:textId="16E3B284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CC6AED" w:rsidRPr="00BC0704">
        <w:rPr>
          <w:rFonts w:ascii="Arial" w:hAnsi="Arial" w:cs="Arial"/>
          <w:sz w:val="20"/>
          <w:szCs w:val="20"/>
        </w:rPr>
        <w:t>10</w:t>
      </w:r>
      <w:r w:rsidRPr="00BC0704">
        <w:rPr>
          <w:rFonts w:ascii="Arial" w:hAnsi="Arial" w:cs="Arial"/>
          <w:sz w:val="20"/>
          <w:szCs w:val="20"/>
        </w:rPr>
        <w:t xml:space="preserve">0.000.001,- Kč bez DPH až </w:t>
      </w:r>
      <w:r w:rsidR="00CC6AED" w:rsidRPr="00BC0704">
        <w:rPr>
          <w:rFonts w:ascii="Arial" w:hAnsi="Arial" w:cs="Arial"/>
          <w:sz w:val="20"/>
          <w:szCs w:val="20"/>
        </w:rPr>
        <w:t>20</w:t>
      </w:r>
      <w:r w:rsidRPr="00BC0704">
        <w:rPr>
          <w:rFonts w:ascii="Arial" w:hAnsi="Arial" w:cs="Arial"/>
          <w:sz w:val="20"/>
          <w:szCs w:val="20"/>
        </w:rPr>
        <w:t>0.000.000,- Kč bez DPH – 2 body za každou takto doloženou stavbu,</w:t>
      </w:r>
    </w:p>
    <w:p w14:paraId="7CCCB0AB" w14:textId="5A24596E" w:rsidR="00920420" w:rsidRPr="00BC0704" w:rsidRDefault="00920420" w:rsidP="00B234AA">
      <w:pPr>
        <w:pStyle w:val="Odstavecseseznamem"/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v hodnotě investičních nákladů stavby </w:t>
      </w:r>
      <w:r w:rsidR="0030610E" w:rsidRPr="00BC0704">
        <w:rPr>
          <w:rFonts w:ascii="Arial" w:hAnsi="Arial" w:cs="Arial"/>
          <w:sz w:val="20"/>
          <w:szCs w:val="20"/>
        </w:rPr>
        <w:t xml:space="preserve">min. </w:t>
      </w:r>
      <w:r w:rsidR="00CC6AED" w:rsidRPr="00BC0704">
        <w:rPr>
          <w:rFonts w:ascii="Arial" w:hAnsi="Arial" w:cs="Arial"/>
          <w:sz w:val="20"/>
          <w:szCs w:val="20"/>
        </w:rPr>
        <w:t>20</w:t>
      </w:r>
      <w:r w:rsidRPr="00BC0704">
        <w:rPr>
          <w:rFonts w:ascii="Arial" w:hAnsi="Arial" w:cs="Arial"/>
          <w:sz w:val="20"/>
          <w:szCs w:val="20"/>
        </w:rPr>
        <w:t>0.000.001,- Kč bez DPH – 3 body za každou takto doloženou stavbu.</w:t>
      </w:r>
    </w:p>
    <w:p w14:paraId="53A28F93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1E6AD332" w14:textId="6FAC9B75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 xml:space="preserve">Maximálně může takto účastník získat </w:t>
      </w:r>
      <w:r w:rsidRPr="00CB6963">
        <w:rPr>
          <w:rFonts w:ascii="Arial" w:hAnsi="Arial"/>
          <w:sz w:val="20"/>
        </w:rPr>
        <w:t xml:space="preserve">až </w:t>
      </w:r>
      <w:r w:rsidR="00640C83" w:rsidRPr="00BC0704">
        <w:rPr>
          <w:rFonts w:ascii="Arial" w:hAnsi="Arial" w:cs="Arial"/>
          <w:sz w:val="20"/>
          <w:szCs w:val="20"/>
        </w:rPr>
        <w:t>75</w:t>
      </w:r>
      <w:r w:rsidRPr="00CB6963">
        <w:rPr>
          <w:rFonts w:ascii="Arial" w:hAnsi="Arial"/>
          <w:sz w:val="20"/>
        </w:rPr>
        <w:t xml:space="preserve"> bodů</w:t>
      </w:r>
      <w:r w:rsidRPr="00BC0704">
        <w:rPr>
          <w:rFonts w:ascii="Arial" w:hAnsi="Arial" w:cs="Arial"/>
          <w:sz w:val="20"/>
          <w:szCs w:val="20"/>
        </w:rPr>
        <w:t xml:space="preserve"> celkově za osobu vedoucího realizačního týmu a osobu zástupce vedoucího realizačního týmu (tedy za oba hodnocené členy týmu).</w:t>
      </w:r>
    </w:p>
    <w:bookmarkEnd w:id="37"/>
    <w:p w14:paraId="0334E203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</w:p>
    <w:p w14:paraId="1ECF2D16" w14:textId="77777777" w:rsidR="00920420" w:rsidRPr="00BC0704" w:rsidRDefault="00920420" w:rsidP="00920420">
      <w:p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U každé dotčené osoby musí být do nabídky ze strany účastníka doloženo čestné prohlášení ve formě seznamu referenčních zakázek, kde u každé referenční zakázky bude definováno splnění požadavků zadávací dokumentace pro hodnocení referencí, tj.:</w:t>
      </w:r>
    </w:p>
    <w:p w14:paraId="0D016DFA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název zakázky</w:t>
      </w:r>
    </w:p>
    <w:p w14:paraId="0AE4D728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doba realizace zakázky</w:t>
      </w:r>
    </w:p>
    <w:p w14:paraId="081ECA03" w14:textId="35F63D2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předmět zakázky,</w:t>
      </w:r>
    </w:p>
    <w:p w14:paraId="20389C93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investor/zadavatel, včetně emailového a telefonického kontaktu na ověření reference</w:t>
      </w:r>
    </w:p>
    <w:p w14:paraId="36DB71D2" w14:textId="77777777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hodnota investičních nákladů u každé reference</w:t>
      </w:r>
    </w:p>
    <w:p w14:paraId="1BAA4488" w14:textId="17C4A8DF" w:rsidR="00920420" w:rsidRPr="00BC0704" w:rsidRDefault="00920420" w:rsidP="00B234AA">
      <w:pPr>
        <w:pStyle w:val="Odstavecseseznamem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 w:rsidRPr="00BC0704">
        <w:rPr>
          <w:rFonts w:ascii="Arial" w:hAnsi="Arial" w:cs="Arial"/>
          <w:sz w:val="20"/>
          <w:szCs w:val="20"/>
        </w:rPr>
        <w:t>pozice dotčeného člena týmu u realizace zakázky</w:t>
      </w:r>
    </w:p>
    <w:p w14:paraId="5C32A769" w14:textId="77777777" w:rsidR="00920420" w:rsidRPr="00BC0704" w:rsidRDefault="00920420" w:rsidP="00B234AA">
      <w:pPr>
        <w:pStyle w:val="Odstavecseseznamem"/>
        <w:keepLines/>
        <w:numPr>
          <w:ilvl w:val="1"/>
          <w:numId w:val="8"/>
        </w:numPr>
        <w:shd w:val="pct5" w:color="auto" w:fill="auto"/>
        <w:tabs>
          <w:tab w:val="left" w:pos="708"/>
        </w:tabs>
        <w:spacing w:before="480" w:after="120" w:line="300" w:lineRule="auto"/>
        <w:ind w:left="1080" w:hanging="720"/>
        <w:jc w:val="both"/>
        <w:outlineLvl w:val="0"/>
        <w:rPr>
          <w:rFonts w:ascii="Arial" w:hAnsi="Arial" w:cs="Arial"/>
          <w:b/>
          <w:bCs/>
          <w:noProof/>
          <w:snapToGrid w:val="0"/>
          <w:color w:val="B00040"/>
          <w:kern w:val="32"/>
        </w:rPr>
      </w:pPr>
      <w:r w:rsidRPr="00BC0704">
        <w:rPr>
          <w:rFonts w:ascii="Arial" w:hAnsi="Arial" w:cs="Arial"/>
          <w:b/>
          <w:bCs/>
          <w:kern w:val="32"/>
        </w:rPr>
        <w:t>Způsob hodnocení nabídek</w:t>
      </w:r>
    </w:p>
    <w:p w14:paraId="1E4D5764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  <w:r w:rsidRPr="00AC60E1">
        <w:rPr>
          <w:rFonts w:ascii="Arial" w:hAnsi="Arial" w:cs="Arial"/>
        </w:rPr>
        <w:lastRenderedPageBreak/>
        <w:t xml:space="preserve">Hodnocení nabídek podle kritéria ekonomické výhodnosti se provádí bodovací metodou dle hodnotících kritérií. Pokud není v rámci specifikace hodnocení pro jednotlivá hodnotící kritéria uvedeno jinak, platí následující. </w:t>
      </w:r>
    </w:p>
    <w:p w14:paraId="181E4E8E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</w:p>
    <w:p w14:paraId="5DB84C0A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Pro hodnocení nabídek použije hodnotící komise bodovací stupnici v rozsahu 0 až 100. Každé jednotlivé nabídce bude dle dílčího kritéria přidělena bodová hodnota, která odráží úspěšnost předmětné nabídky v rámci dílčího kritéria.</w:t>
      </w:r>
    </w:p>
    <w:p w14:paraId="024A0D27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6DE74BC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Pro číselně vyjádřitelná kritéria, pro která má nejvhodnější nabídka minimální hodnotu, získá hodnocená nabídka bodovou hodnotu, která vznikne násobkem 100 a poměru hodnoty nejvhodnější nabídky k hodnocené nabídce.</w:t>
      </w:r>
    </w:p>
    <w:p w14:paraId="5D525354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3A53A60B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Počet                              Hodnota nejvýhodnější nabídky</w:t>
      </w:r>
    </w:p>
    <w:p w14:paraId="3615B66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bodů        =      100 *    -------------------------------------------</w:t>
      </w:r>
    </w:p>
    <w:p w14:paraId="7A02A4E4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kritéria                                Hodnota hodnocené nabídky</w:t>
      </w:r>
    </w:p>
    <w:p w14:paraId="527CB01E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147D6151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Pro číselně vyjádřitelná kritéria, pro která má nejvhodnější nabídka maximální hodnotu, získá hodnocená nabídka bodovou hodnotu, která vznikne násobkem 100 a poměru hodnocené nabídky </w:t>
      </w:r>
    </w:p>
    <w:p w14:paraId="290B21EA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 nejvhodnější nabídce.</w:t>
      </w:r>
    </w:p>
    <w:p w14:paraId="2B20DE68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270111CD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Počet                                  Hodnota hodnocené nabídky</w:t>
      </w:r>
    </w:p>
    <w:p w14:paraId="6F14AD07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bodů        =      100 *    ----------------------------------------</w:t>
      </w:r>
    </w:p>
    <w:p w14:paraId="073ED14B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kritéria                           Hodnota nejvýhodnější nabídky</w:t>
      </w:r>
    </w:p>
    <w:p w14:paraId="0FEFE585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0144C66F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>Hodnocení nabídek provede hodnotící komise tak, že jednotlivá bodová ohodnocení nabídek dle dílčích kritérií vynásobí příslušnou vahou daného kritéria.</w:t>
      </w:r>
    </w:p>
    <w:p w14:paraId="467D3CC2" w14:textId="77777777" w:rsidR="00920420" w:rsidRPr="00AC60E1" w:rsidRDefault="00920420" w:rsidP="00920420">
      <w:pPr>
        <w:spacing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4D90AD4D" w14:textId="77777777" w:rsidR="00920420" w:rsidRPr="00AC60E1" w:rsidRDefault="00920420" w:rsidP="00920420">
      <w:pPr>
        <w:pStyle w:val="Zkladntext"/>
        <w:spacing w:line="360" w:lineRule="auto"/>
        <w:rPr>
          <w:rFonts w:ascii="Arial" w:hAnsi="Arial" w:cs="Arial"/>
        </w:rPr>
      </w:pPr>
      <w:r w:rsidRPr="00AC60E1">
        <w:rPr>
          <w:rFonts w:ascii="Arial" w:hAnsi="Arial" w:cs="Arial"/>
        </w:rPr>
        <w:t>Na základě součtu výsledných hodnot u jednotlivých nabídek hodnotící komise stanoví pořadí úspěšnosti jednotlivých nabídek tak, že jako nejúspěšnější bude stanovena nabídka, která dosáhla nejvyšší hodnoty.</w:t>
      </w:r>
    </w:p>
    <w:p w14:paraId="42554B93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</w:p>
    <w:p w14:paraId="5D410FC1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  <w:r w:rsidRPr="00AC60E1">
        <w:rPr>
          <w:rFonts w:ascii="Arial" w:hAnsi="Arial" w:cs="Arial"/>
        </w:rPr>
        <w:t>Způsob výpočtu ceny je specifikován v čl. 7.2 zadávací dokumentace.</w:t>
      </w:r>
    </w:p>
    <w:p w14:paraId="240658A6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</w:p>
    <w:p w14:paraId="2283A39C" w14:textId="77777777" w:rsidR="00920420" w:rsidRPr="00AC60E1" w:rsidRDefault="00920420" w:rsidP="00920420">
      <w:pPr>
        <w:pStyle w:val="Zkladntext"/>
        <w:spacing w:line="360" w:lineRule="auto"/>
        <w:jc w:val="left"/>
        <w:rPr>
          <w:rFonts w:ascii="Arial" w:hAnsi="Arial" w:cs="Arial"/>
        </w:rPr>
      </w:pPr>
      <w:r w:rsidRPr="00AC60E1">
        <w:rPr>
          <w:rFonts w:ascii="Arial" w:hAnsi="Arial" w:cs="Arial"/>
        </w:rPr>
        <w:t>Nabídková cena musí obsahovat veškeré nutné náklady k realizaci předmětu zakázky.</w:t>
      </w:r>
    </w:p>
    <w:p w14:paraId="19F25FA9" w14:textId="77777777" w:rsidR="00920420" w:rsidRPr="00AC60E1" w:rsidRDefault="00920420" w:rsidP="00B00D02">
      <w:pPr>
        <w:spacing w:after="240" w:line="360" w:lineRule="auto"/>
        <w:ind w:right="150"/>
        <w:jc w:val="both"/>
        <w:rPr>
          <w:rFonts w:ascii="Arial" w:hAnsi="Arial" w:cs="Arial"/>
          <w:sz w:val="20"/>
          <w:szCs w:val="20"/>
        </w:rPr>
      </w:pPr>
    </w:p>
    <w:p w14:paraId="00837880" w14:textId="77777777" w:rsidR="002404D2" w:rsidRPr="00AC60E1" w:rsidRDefault="002404D2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 w:rsidRPr="00AC60E1">
        <w:rPr>
          <w:noProof w:val="0"/>
          <w:color w:val="auto"/>
          <w:szCs w:val="24"/>
        </w:rPr>
        <w:t>Obchodní podmínky</w:t>
      </w:r>
      <w:bookmarkEnd w:id="34"/>
      <w:bookmarkEnd w:id="35"/>
      <w:bookmarkEnd w:id="36"/>
    </w:p>
    <w:p w14:paraId="4EB27149" w14:textId="0CE86FAD" w:rsidR="002404D2" w:rsidRPr="00AC60E1" w:rsidRDefault="007D257A" w:rsidP="007B38FA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360"/>
        <w:rPr>
          <w:noProof w:val="0"/>
          <w:color w:val="auto"/>
          <w:szCs w:val="24"/>
        </w:rPr>
      </w:pPr>
      <w:bookmarkStart w:id="38" w:name="_Toc145474641"/>
      <w:bookmarkStart w:id="39" w:name="_Toc240353022"/>
      <w:bookmarkStart w:id="40" w:name="_Toc271267043"/>
      <w:r w:rsidRPr="00AC60E1">
        <w:rPr>
          <w:noProof w:val="0"/>
          <w:color w:val="auto"/>
          <w:szCs w:val="24"/>
        </w:rPr>
        <w:t xml:space="preserve">6.1. </w:t>
      </w:r>
      <w:r w:rsidR="00AA1623" w:rsidRPr="00AC60E1">
        <w:rPr>
          <w:noProof w:val="0"/>
          <w:color w:val="auto"/>
          <w:szCs w:val="24"/>
        </w:rPr>
        <w:t>N</w:t>
      </w:r>
      <w:r w:rsidR="002404D2" w:rsidRPr="00AC60E1">
        <w:rPr>
          <w:noProof w:val="0"/>
          <w:color w:val="auto"/>
          <w:szCs w:val="24"/>
        </w:rPr>
        <w:t>ávrh</w:t>
      </w:r>
      <w:r w:rsidR="00100DA7" w:rsidRPr="00AC60E1">
        <w:rPr>
          <w:noProof w:val="0"/>
          <w:color w:val="auto"/>
          <w:szCs w:val="24"/>
        </w:rPr>
        <w:t>y</w:t>
      </w:r>
      <w:r w:rsidR="002404D2" w:rsidRPr="00AC60E1">
        <w:rPr>
          <w:noProof w:val="0"/>
          <w:color w:val="auto"/>
          <w:szCs w:val="24"/>
        </w:rPr>
        <w:t xml:space="preserve"> smluv</w:t>
      </w:r>
      <w:bookmarkEnd w:id="38"/>
      <w:bookmarkEnd w:id="39"/>
      <w:bookmarkEnd w:id="40"/>
    </w:p>
    <w:p w14:paraId="1F826D3E" w14:textId="6D45C660" w:rsidR="00100DA7" w:rsidRPr="00AC60E1" w:rsidRDefault="00100DA7" w:rsidP="00100DA7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1" w:name="_Toc107909251"/>
      <w:bookmarkStart w:id="42" w:name="_Toc112478909"/>
      <w:r w:rsidRPr="00AC60E1">
        <w:rPr>
          <w:rFonts w:ascii="Arial" w:hAnsi="Arial" w:cs="Arial"/>
          <w:sz w:val="20"/>
          <w:szCs w:val="20"/>
        </w:rPr>
        <w:lastRenderedPageBreak/>
        <w:t xml:space="preserve">Zadavatel jako součást zadávací dokumentace předkládá obchodní podmínky ve formě a struktuře návrhů smluv – návrh Smlouvy </w:t>
      </w:r>
      <w:bookmarkStart w:id="43" w:name="_Hlk35586007"/>
      <w:r w:rsidRPr="00AC60E1">
        <w:rPr>
          <w:rFonts w:ascii="Arial" w:hAnsi="Arial" w:cs="Arial"/>
          <w:sz w:val="20"/>
          <w:szCs w:val="20"/>
        </w:rPr>
        <w:t>o zhotovení projektové dokumentace, zajištění inženýrské činnosti a souvisejících služeb</w:t>
      </w:r>
      <w:bookmarkEnd w:id="43"/>
      <w:r w:rsidR="00937356" w:rsidRPr="00AC60E1">
        <w:rPr>
          <w:rFonts w:ascii="Arial" w:hAnsi="Arial" w:cs="Arial"/>
          <w:sz w:val="20"/>
          <w:szCs w:val="20"/>
        </w:rPr>
        <w:t xml:space="preserve"> </w:t>
      </w:r>
      <w:r w:rsidRPr="00AC60E1">
        <w:rPr>
          <w:rFonts w:ascii="Arial" w:hAnsi="Arial" w:cs="Arial"/>
          <w:sz w:val="20"/>
          <w:szCs w:val="20"/>
        </w:rPr>
        <w:t>a návrh Příkazní smlouvy pro výkon autorského dozoru.</w:t>
      </w:r>
    </w:p>
    <w:p w14:paraId="69A5A7C8" w14:textId="57870162" w:rsidR="00100DA7" w:rsidRPr="00681CDC" w:rsidRDefault="00100DA7" w:rsidP="00100DA7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C60E1">
        <w:rPr>
          <w:rFonts w:ascii="Arial" w:hAnsi="Arial" w:cs="Arial"/>
          <w:sz w:val="20"/>
          <w:szCs w:val="20"/>
        </w:rPr>
        <w:t xml:space="preserve">Účastník do obchodních podmínek doplní údaje nezbytné pro vznik návrhů smluv (zejména vlastní identifikaci a nabídkové ceny, přičemž předmětem hodnocení je pouze nabídková cena uvedená v Návrhu Smlouvy o dílo – Smlouva o zhotovení projektové dokumentace, zajištění inženýrské činnosti a souvisejících služeb) </w:t>
      </w:r>
      <w:r w:rsidRPr="00CB6963">
        <w:rPr>
          <w:rFonts w:ascii="Arial" w:hAnsi="Arial"/>
          <w:sz w:val="20"/>
        </w:rPr>
        <w:t>a</w:t>
      </w:r>
      <w:r w:rsidR="00AC7021" w:rsidRPr="00CB6963">
        <w:rPr>
          <w:rFonts w:ascii="Arial" w:hAnsi="Arial"/>
          <w:sz w:val="20"/>
        </w:rPr>
        <w:t xml:space="preserve"> Příkazní smlouvy pro výkon autorského dozoru</w:t>
      </w:r>
      <w:r w:rsidR="00AC7021" w:rsidRPr="00AC60E1">
        <w:rPr>
          <w:rFonts w:ascii="Arial" w:hAnsi="Arial" w:cs="Arial"/>
          <w:sz w:val="20"/>
          <w:szCs w:val="20"/>
        </w:rPr>
        <w:t>;</w:t>
      </w:r>
      <w:r w:rsidRPr="008E4F99">
        <w:rPr>
          <w:rFonts w:ascii="Arial" w:hAnsi="Arial" w:cs="Arial"/>
          <w:sz w:val="20"/>
          <w:szCs w:val="20"/>
        </w:rPr>
        <w:t xml:space="preserve"> takto</w:t>
      </w:r>
      <w:r w:rsidRPr="00681CDC">
        <w:rPr>
          <w:rFonts w:ascii="Arial" w:hAnsi="Arial" w:cs="Arial"/>
          <w:sz w:val="20"/>
          <w:szCs w:val="20"/>
        </w:rPr>
        <w:t xml:space="preserve"> doplněné obchodní podmínky předloží jako </w:t>
      </w:r>
      <w:r>
        <w:rPr>
          <w:rFonts w:ascii="Arial" w:hAnsi="Arial" w:cs="Arial"/>
          <w:sz w:val="20"/>
          <w:szCs w:val="20"/>
        </w:rPr>
        <w:t>své návrhy smluv</w:t>
      </w:r>
      <w:r w:rsidRPr="00681CDC">
        <w:rPr>
          <w:rFonts w:ascii="Arial" w:hAnsi="Arial" w:cs="Arial"/>
          <w:sz w:val="20"/>
          <w:szCs w:val="20"/>
        </w:rPr>
        <w:t>.</w:t>
      </w:r>
      <w:r w:rsidRPr="00681CDC">
        <w:t xml:space="preserve"> </w:t>
      </w:r>
      <w:r w:rsidRPr="00681CDC">
        <w:rPr>
          <w:rFonts w:ascii="Arial" w:hAnsi="Arial" w:cs="Arial"/>
          <w:sz w:val="20"/>
          <w:szCs w:val="20"/>
        </w:rPr>
        <w:t xml:space="preserve">Všechny ostatní změny mimo výše uvedené jsou nepřípustné a budou mít za následek vyloučení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C702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bookmarkStart w:id="44" w:name="_Hlk37087401"/>
      <w:r w:rsidR="00D50C4E">
        <w:rPr>
          <w:rFonts w:ascii="Arial" w:hAnsi="Arial" w:cs="Arial"/>
          <w:sz w:val="20"/>
          <w:szCs w:val="20"/>
        </w:rPr>
        <w:t>zadávacího</w:t>
      </w:r>
      <w:bookmarkEnd w:id="44"/>
      <w:r w:rsidR="00D50C4E" w:rsidRPr="00681CDC">
        <w:rPr>
          <w:rFonts w:ascii="Arial" w:hAnsi="Arial" w:cs="Arial"/>
          <w:sz w:val="20"/>
          <w:szCs w:val="20"/>
        </w:rPr>
        <w:t xml:space="preserve"> </w:t>
      </w:r>
      <w:r w:rsidRPr="00681CDC">
        <w:rPr>
          <w:rFonts w:ascii="Arial" w:hAnsi="Arial" w:cs="Arial"/>
          <w:sz w:val="20"/>
          <w:szCs w:val="20"/>
        </w:rPr>
        <w:t>řízení.</w:t>
      </w:r>
    </w:p>
    <w:p w14:paraId="13228FB5" w14:textId="77777777" w:rsidR="00100DA7" w:rsidRPr="00681CDC" w:rsidRDefault="00100DA7" w:rsidP="00100DA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Návrhy smluv</w:t>
      </w:r>
      <w:r w:rsidRPr="00681CDC">
        <w:rPr>
          <w:rFonts w:ascii="Arial" w:hAnsi="Arial" w:cs="Arial"/>
          <w:sz w:val="20"/>
          <w:szCs w:val="20"/>
        </w:rPr>
        <w:t xml:space="preserve"> musí být ze strany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podepsán</w:t>
      </w:r>
      <w:r>
        <w:rPr>
          <w:rFonts w:ascii="Arial" w:hAnsi="Arial" w:cs="Arial"/>
          <w:sz w:val="20"/>
          <w:szCs w:val="20"/>
        </w:rPr>
        <w:t>y</w:t>
      </w:r>
      <w:r w:rsidRPr="00681CDC">
        <w:rPr>
          <w:rFonts w:ascii="Arial" w:hAnsi="Arial" w:cs="Arial"/>
          <w:sz w:val="20"/>
          <w:szCs w:val="20"/>
        </w:rPr>
        <w:t xml:space="preserve"> osobou oprávněnou jednat za</w:t>
      </w:r>
      <w:r w:rsidRPr="00395B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nebo osobou příslušně zmocněnou; originál nebo úředně ověřená kopie zmocnění musí být v takovém případě součástí nabídky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Nepředložení návrhu smlouvy vůbec, nebo p</w:t>
      </w:r>
      <w:r w:rsidRPr="00681CDC">
        <w:rPr>
          <w:rFonts w:ascii="Arial" w:hAnsi="Arial" w:cs="Arial"/>
          <w:sz w:val="20"/>
          <w:szCs w:val="20"/>
        </w:rPr>
        <w:t>ředložení nepodepsan</w:t>
      </w:r>
      <w:r>
        <w:rPr>
          <w:rFonts w:ascii="Arial" w:hAnsi="Arial" w:cs="Arial"/>
          <w:sz w:val="20"/>
          <w:szCs w:val="20"/>
        </w:rPr>
        <w:t>ých</w:t>
      </w:r>
      <w:r w:rsidRPr="00681CDC">
        <w:rPr>
          <w:rFonts w:ascii="Arial" w:hAnsi="Arial" w:cs="Arial"/>
          <w:sz w:val="20"/>
          <w:szCs w:val="20"/>
        </w:rPr>
        <w:t xml:space="preserve"> text</w:t>
      </w:r>
      <w:r>
        <w:rPr>
          <w:rFonts w:ascii="Arial" w:hAnsi="Arial" w:cs="Arial"/>
          <w:sz w:val="20"/>
          <w:szCs w:val="20"/>
        </w:rPr>
        <w:t>ů</w:t>
      </w:r>
      <w:r w:rsidRPr="00681CDC">
        <w:rPr>
          <w:rFonts w:ascii="Arial" w:hAnsi="Arial" w:cs="Arial"/>
          <w:sz w:val="20"/>
          <w:szCs w:val="20"/>
        </w:rPr>
        <w:t xml:space="preserve"> sml</w:t>
      </w:r>
      <w:r>
        <w:rPr>
          <w:rFonts w:ascii="Arial" w:hAnsi="Arial" w:cs="Arial"/>
          <w:sz w:val="20"/>
          <w:szCs w:val="20"/>
        </w:rPr>
        <w:t>uv</w:t>
      </w:r>
      <w:r w:rsidRPr="00681CDC">
        <w:rPr>
          <w:rFonts w:ascii="Arial" w:hAnsi="Arial" w:cs="Arial"/>
          <w:sz w:val="20"/>
          <w:szCs w:val="20"/>
        </w:rPr>
        <w:t xml:space="preserve"> není předložením návrh</w:t>
      </w:r>
      <w:r>
        <w:rPr>
          <w:rFonts w:ascii="Arial" w:hAnsi="Arial" w:cs="Arial"/>
          <w:sz w:val="20"/>
          <w:szCs w:val="20"/>
        </w:rPr>
        <w:t>ů</w:t>
      </w:r>
      <w:r w:rsidRPr="00681C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těchto smluv</w:t>
      </w:r>
      <w:r w:rsidRPr="00681CDC">
        <w:rPr>
          <w:rFonts w:ascii="Arial" w:hAnsi="Arial" w:cs="Arial"/>
          <w:sz w:val="20"/>
          <w:szCs w:val="20"/>
        </w:rPr>
        <w:t xml:space="preserve">. Nabídka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se tak stává neúplnou a zadavatel vyloučí takového </w:t>
      </w:r>
      <w:r>
        <w:rPr>
          <w:rFonts w:ascii="Arial" w:hAnsi="Arial" w:cs="Arial"/>
          <w:sz w:val="20"/>
          <w:szCs w:val="20"/>
        </w:rPr>
        <w:t>účastníka</w:t>
      </w:r>
      <w:r w:rsidRPr="00681CDC">
        <w:rPr>
          <w:rFonts w:ascii="Arial" w:hAnsi="Arial" w:cs="Arial"/>
          <w:sz w:val="20"/>
          <w:szCs w:val="20"/>
        </w:rPr>
        <w:t xml:space="preserve"> z další účasti na zakázce.</w:t>
      </w:r>
    </w:p>
    <w:p w14:paraId="2FEFC362" w14:textId="77777777" w:rsidR="00100DA7" w:rsidRPr="00681CDC" w:rsidRDefault="00100DA7" w:rsidP="00100DA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Návrhy smluv</w:t>
      </w:r>
      <w:r w:rsidRPr="00681CDC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C275C06" w14:textId="77777777" w:rsidR="00100DA7" w:rsidRPr="00681CDC" w:rsidRDefault="00100DA7" w:rsidP="00100DA7">
      <w:pPr>
        <w:pStyle w:val="Textodstavce"/>
        <w:numPr>
          <w:ilvl w:val="0"/>
          <w:numId w:val="0"/>
        </w:numPr>
        <w:spacing w:before="0" w:after="0" w:line="360" w:lineRule="auto"/>
        <w:rPr>
          <w:rFonts w:ascii="Arial" w:hAnsi="Arial" w:cs="Arial"/>
          <w:iCs/>
          <w:sz w:val="20"/>
        </w:rPr>
      </w:pPr>
    </w:p>
    <w:p w14:paraId="2D02085B" w14:textId="4AC53F54" w:rsidR="00100DA7" w:rsidRPr="00681CDC" w:rsidRDefault="00100DA7" w:rsidP="00100DA7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K Návrhu smlouvy </w:t>
      </w:r>
      <w:r w:rsidRPr="00681CDC">
        <w:rPr>
          <w:rFonts w:ascii="Arial" w:hAnsi="Arial" w:cs="Arial"/>
          <w:b/>
          <w:sz w:val="20"/>
          <w:szCs w:val="20"/>
          <w:u w:val="single"/>
        </w:rPr>
        <w:t>dodavatel zpracuje a v rámci nabídky doloží:</w:t>
      </w:r>
    </w:p>
    <w:p w14:paraId="42074B0C" w14:textId="77777777" w:rsidR="00100DA7" w:rsidRPr="00681CDC" w:rsidRDefault="00100DA7" w:rsidP="00B234A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81CDC">
        <w:rPr>
          <w:rFonts w:ascii="Arial" w:hAnsi="Arial" w:cs="Arial"/>
          <w:b/>
          <w:sz w:val="20"/>
          <w:szCs w:val="20"/>
          <w:u w:val="single"/>
        </w:rPr>
        <w:t>Seznam poddodavatelů</w:t>
      </w:r>
    </w:p>
    <w:p w14:paraId="2CD6E9D8" w14:textId="0C1B53CF" w:rsidR="00100DA7" w:rsidRPr="00416E9A" w:rsidRDefault="00100DA7" w:rsidP="00100DA7">
      <w:pPr>
        <w:spacing w:line="360" w:lineRule="auto"/>
        <w:ind w:left="720"/>
        <w:jc w:val="both"/>
        <w:rPr>
          <w:rFonts w:ascii="Arial" w:hAnsi="Arial" w:cs="Arial"/>
          <w:bCs/>
          <w:iCs/>
          <w:sz w:val="20"/>
          <w:szCs w:val="20"/>
        </w:rPr>
      </w:pPr>
      <w:r w:rsidRPr="00681CDC">
        <w:rPr>
          <w:rFonts w:ascii="Arial" w:hAnsi="Arial" w:cs="Arial"/>
          <w:bCs/>
          <w:iCs/>
          <w:sz w:val="20"/>
          <w:szCs w:val="20"/>
        </w:rPr>
        <w:t xml:space="preserve">Zadavatel požaduje, aby dodavatel v nabídce </w:t>
      </w:r>
      <w:r w:rsidRPr="00681CDC">
        <w:rPr>
          <w:rFonts w:ascii="Arial" w:hAnsi="Arial" w:cs="Arial"/>
          <w:bCs/>
          <w:iCs/>
          <w:sz w:val="20"/>
          <w:szCs w:val="20"/>
          <w:u w:val="single"/>
        </w:rPr>
        <w:t>předložil seznam poddodavatelů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a uvedl, kterou část veřejné zakázky bude každý z poddodavatelů plnit. V seznamu poddodavatelů musí být mimo jiné uvedeni poddodavatelé, pomocí kterých </w:t>
      </w:r>
      <w:r>
        <w:rPr>
          <w:rFonts w:ascii="Arial" w:hAnsi="Arial" w:cs="Arial"/>
          <w:sz w:val="20"/>
          <w:szCs w:val="20"/>
        </w:rPr>
        <w:t>účastník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</w:t>
      </w:r>
      <w:r w:rsidR="002237B7" w:rsidRPr="002237B7">
        <w:rPr>
          <w:rFonts w:ascii="Arial" w:hAnsi="Arial" w:cs="Arial"/>
          <w:bCs/>
          <w:iCs/>
          <w:sz w:val="20"/>
          <w:szCs w:val="20"/>
        </w:rPr>
        <w:t>zadávacího</w:t>
      </w:r>
      <w:r w:rsidRPr="00681CDC">
        <w:rPr>
          <w:rFonts w:ascii="Arial" w:hAnsi="Arial" w:cs="Arial"/>
          <w:bCs/>
          <w:iCs/>
          <w:sz w:val="20"/>
          <w:szCs w:val="20"/>
        </w:rPr>
        <w:t xml:space="preserve"> řízení, uvedené v zadávacích podmínkách. </w:t>
      </w:r>
    </w:p>
    <w:p w14:paraId="4BD5DF2E" w14:textId="0F6ADAF5" w:rsidR="00100DA7" w:rsidRPr="00A7786B" w:rsidRDefault="00100DA7" w:rsidP="00100DA7">
      <w:pPr>
        <w:spacing w:before="240"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Účastník je oprávněn změnit poddodavatele, pomocí kterého prokázal část splnění kvalifikace, jen v nutných a závažných případech s předchozím písemným souhlasem Objednatele, přičemž nový poddodavatel, dosazený za původního, musí disponovat minimálně stejnými kvalifikačními předpoklady, které původní poddodavatel prokazoval za účastníka v rámci </w:t>
      </w:r>
      <w:r w:rsidR="002237B7" w:rsidRPr="002237B7">
        <w:rPr>
          <w:rFonts w:ascii="Arial" w:hAnsi="Arial" w:cs="Arial"/>
          <w:i/>
          <w:sz w:val="20"/>
          <w:szCs w:val="20"/>
        </w:rPr>
        <w:t>zadávacího</w:t>
      </w:r>
      <w:r w:rsidRPr="00A7786B">
        <w:rPr>
          <w:rFonts w:ascii="Arial" w:hAnsi="Arial" w:cs="Arial"/>
          <w:i/>
          <w:sz w:val="20"/>
          <w:szCs w:val="20"/>
        </w:rPr>
        <w:t xml:space="preserve">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66DFCE23" w14:textId="77777777" w:rsidR="00100DA7" w:rsidRPr="00A7786B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Pokud nabídka nebude obsahovat seznam poddodavatelů má se za to, že účastník realizuje zakázku sám bez pomoci poddodavatelů.</w:t>
      </w:r>
    </w:p>
    <w:p w14:paraId="32F3FA2B" w14:textId="3B0004CF" w:rsidR="00100DA7" w:rsidRPr="00127D00" w:rsidRDefault="00100DA7" w:rsidP="00B234AA">
      <w:pPr>
        <w:numPr>
          <w:ilvl w:val="0"/>
          <w:numId w:val="15"/>
        </w:numPr>
        <w:spacing w:before="240" w:after="120" w:line="360" w:lineRule="auto"/>
        <w:ind w:left="714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C26C6">
        <w:rPr>
          <w:rFonts w:ascii="Arial" w:hAnsi="Arial" w:cs="Arial"/>
          <w:b/>
          <w:sz w:val="20"/>
          <w:szCs w:val="20"/>
          <w:u w:val="single"/>
        </w:rPr>
        <w:lastRenderedPageBreak/>
        <w:t>Pojistnou smlouvu,</w:t>
      </w:r>
      <w:r w:rsidRPr="00CC26C6">
        <w:rPr>
          <w:rFonts w:ascii="Arial" w:hAnsi="Arial" w:cs="Arial"/>
          <w:sz w:val="20"/>
          <w:szCs w:val="20"/>
        </w:rPr>
        <w:t xml:space="preserve"> </w:t>
      </w:r>
      <w:r w:rsidRPr="00A7786B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vybraný dodavatel musí předložit platnou a účinnou pojistnou smlouvu, přičemž pojistná částka předmětného pojištění musí činit </w:t>
      </w:r>
      <w:r w:rsidRPr="00127D00">
        <w:rPr>
          <w:rFonts w:ascii="Arial" w:hAnsi="Arial" w:cs="Arial"/>
          <w:bCs/>
          <w:sz w:val="20"/>
          <w:szCs w:val="20"/>
        </w:rPr>
        <w:t xml:space="preserve">alespoň </w:t>
      </w:r>
      <w:r w:rsidR="001E10B0">
        <w:rPr>
          <w:rFonts w:ascii="Arial" w:hAnsi="Arial" w:cs="Arial"/>
          <w:bCs/>
          <w:sz w:val="20"/>
          <w:szCs w:val="20"/>
        </w:rPr>
        <w:t>3</w:t>
      </w:r>
      <w:r w:rsidR="00170A70">
        <w:rPr>
          <w:rFonts w:ascii="Arial" w:hAnsi="Arial" w:cs="Arial"/>
          <w:bCs/>
          <w:sz w:val="20"/>
          <w:szCs w:val="20"/>
        </w:rPr>
        <w:t>0</w:t>
      </w:r>
      <w:r w:rsidRPr="00127D00">
        <w:rPr>
          <w:rFonts w:ascii="Arial" w:hAnsi="Arial" w:cs="Arial"/>
          <w:bCs/>
          <w:sz w:val="20"/>
          <w:szCs w:val="20"/>
        </w:rPr>
        <w:t>.000.000,- Kč).</w:t>
      </w:r>
    </w:p>
    <w:p w14:paraId="54D11B36" w14:textId="779FD597" w:rsidR="00100DA7" w:rsidRPr="00681CDC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B6963">
        <w:rPr>
          <w:rFonts w:ascii="Arial" w:hAnsi="Arial"/>
          <w:b/>
          <w:sz w:val="20"/>
        </w:rPr>
        <w:t xml:space="preserve">Pojistnou smlouvu není nutné předkládat již v rámci nabídky do </w:t>
      </w:r>
      <w:r w:rsidR="002237B7" w:rsidRPr="00CB6963">
        <w:rPr>
          <w:rFonts w:ascii="Arial" w:hAnsi="Arial"/>
          <w:b/>
          <w:sz w:val="20"/>
        </w:rPr>
        <w:t>zadávacího</w:t>
      </w:r>
      <w:r w:rsidRPr="00CB6963">
        <w:rPr>
          <w:rFonts w:ascii="Arial" w:hAnsi="Arial"/>
          <w:b/>
          <w:sz w:val="20"/>
        </w:rPr>
        <w:t xml:space="preserve"> řízení. Tato předmětná smlouva bude předložena až u podpisu samotné smlouvy v rámci poskytnutí součinnosti vítězného účastníka před podpisem smlouvy.</w:t>
      </w:r>
      <w:r w:rsidRPr="00681CDC">
        <w:rPr>
          <w:rFonts w:ascii="Arial" w:hAnsi="Arial" w:cs="Arial"/>
          <w:b/>
          <w:sz w:val="20"/>
          <w:szCs w:val="20"/>
        </w:rPr>
        <w:t xml:space="preserve"> </w:t>
      </w:r>
    </w:p>
    <w:p w14:paraId="750DCD6A" w14:textId="77777777" w:rsidR="00100DA7" w:rsidRPr="00A7786B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V případě, že účastníkem bude sdružení více dodavatelů a pojistnou smlouvu bude překládat pouze jeden z nich, musí být z předložené dokumentace patrné, že pojištění kryje škody způsobené účastníkem </w:t>
      </w:r>
      <w:r>
        <w:rPr>
          <w:rFonts w:ascii="Arial" w:hAnsi="Arial" w:cs="Arial"/>
          <w:i/>
          <w:sz w:val="20"/>
          <w:szCs w:val="20"/>
        </w:rPr>
        <w:t>–</w:t>
      </w:r>
      <w:r w:rsidRPr="00A7786B">
        <w:rPr>
          <w:rFonts w:ascii="Arial" w:hAnsi="Arial" w:cs="Arial"/>
          <w:i/>
          <w:sz w:val="20"/>
          <w:szCs w:val="20"/>
        </w:rPr>
        <w:t xml:space="preserve"> sdružením při realizaci zakázky tzn., že všichni dodavatelé budou vůči zadavateli a třetím osobám nést odpovědnost za škodu společně a nerozdílně, a to po celou dobu plnění veřejné zakázky.</w:t>
      </w:r>
    </w:p>
    <w:p w14:paraId="2D8E63CE" w14:textId="77777777" w:rsidR="00100DA7" w:rsidRPr="001B1D33" w:rsidRDefault="00100DA7" w:rsidP="00B234AA">
      <w:pPr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Č</w:t>
      </w:r>
      <w:r w:rsidRPr="001B1D33">
        <w:rPr>
          <w:rFonts w:ascii="Arial" w:hAnsi="Arial" w:cs="Arial"/>
          <w:b/>
          <w:sz w:val="20"/>
          <w:szCs w:val="20"/>
          <w:u w:val="single"/>
        </w:rPr>
        <w:t>asový harmonogram realizace zakázky</w:t>
      </w:r>
    </w:p>
    <w:p w14:paraId="002BD8B3" w14:textId="5BA96DA5" w:rsidR="00100DA7" w:rsidRPr="00100DA7" w:rsidRDefault="00100DA7" w:rsidP="00100DA7">
      <w:pPr>
        <w:spacing w:after="12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A7786B">
        <w:rPr>
          <w:rFonts w:ascii="Arial" w:hAnsi="Arial" w:cs="Arial"/>
          <w:i/>
          <w:sz w:val="20"/>
          <w:szCs w:val="20"/>
          <w:u w:val="single"/>
        </w:rPr>
        <w:t>Pozn.:</w:t>
      </w:r>
      <w:r w:rsidRPr="00A7786B">
        <w:rPr>
          <w:rFonts w:ascii="Arial" w:hAnsi="Arial" w:cs="Arial"/>
          <w:i/>
          <w:sz w:val="20"/>
          <w:szCs w:val="20"/>
        </w:rPr>
        <w:t xml:space="preserve"> Časový harmonogram předložený účastníkem musí být vypracován s podrobností min. na realizační týdny a musí respektovat požadavky zadávací dokumentace a dotčených norem na návaznosti prováděných prací. V časovém harmonogramu musí uchazeč vyznačit uzlové body a definovat postup realizace zakázky.</w:t>
      </w:r>
    </w:p>
    <w:p w14:paraId="3E8D98CE" w14:textId="11E7C4A2" w:rsidR="00334CC1" w:rsidRPr="00E80685" w:rsidRDefault="006F0440" w:rsidP="00334CC1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360"/>
        <w:rPr>
          <w:noProof w:val="0"/>
          <w:color w:val="auto"/>
          <w:szCs w:val="24"/>
        </w:rPr>
      </w:pPr>
      <w:bookmarkStart w:id="45" w:name="_Toc145474648"/>
      <w:bookmarkStart w:id="46" w:name="_Toc240353028"/>
      <w:bookmarkStart w:id="47" w:name="_Toc271267050"/>
      <w:bookmarkEnd w:id="41"/>
      <w:bookmarkEnd w:id="42"/>
      <w:r>
        <w:rPr>
          <w:noProof w:val="0"/>
          <w:color w:val="auto"/>
          <w:szCs w:val="24"/>
        </w:rPr>
        <w:t>6</w:t>
      </w:r>
      <w:r w:rsidR="00BC4FBF">
        <w:rPr>
          <w:noProof w:val="0"/>
          <w:color w:val="auto"/>
          <w:szCs w:val="24"/>
        </w:rPr>
        <w:t>.2</w:t>
      </w:r>
      <w:r w:rsidR="00334CC1" w:rsidRPr="00E80685">
        <w:rPr>
          <w:noProof w:val="0"/>
          <w:color w:val="auto"/>
          <w:szCs w:val="24"/>
        </w:rPr>
        <w:t>. Způsob zpracování nabídkov</w:t>
      </w:r>
      <w:r w:rsidR="00944982">
        <w:rPr>
          <w:noProof w:val="0"/>
          <w:color w:val="auto"/>
          <w:szCs w:val="24"/>
        </w:rPr>
        <w:t>ých</w:t>
      </w:r>
      <w:r w:rsidR="00334CC1" w:rsidRPr="00E80685">
        <w:rPr>
          <w:noProof w:val="0"/>
          <w:color w:val="auto"/>
          <w:szCs w:val="24"/>
        </w:rPr>
        <w:t xml:space="preserve"> c</w:t>
      </w:r>
      <w:bookmarkEnd w:id="45"/>
      <w:r w:rsidR="00334CC1" w:rsidRPr="00E80685">
        <w:rPr>
          <w:noProof w:val="0"/>
          <w:color w:val="auto"/>
          <w:szCs w:val="24"/>
        </w:rPr>
        <w:t>en</w:t>
      </w:r>
      <w:bookmarkEnd w:id="46"/>
      <w:bookmarkEnd w:id="47"/>
    </w:p>
    <w:p w14:paraId="3CFB9D6B" w14:textId="28D5E054" w:rsidR="00934B1A" w:rsidRDefault="00934B1A" w:rsidP="00934B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uvedená v </w:t>
      </w:r>
      <w:r w:rsidRPr="008F7909">
        <w:rPr>
          <w:rFonts w:ascii="Arial" w:hAnsi="Arial" w:cs="Arial"/>
          <w:bCs/>
          <w:sz w:val="20"/>
          <w:szCs w:val="20"/>
        </w:rPr>
        <w:t>Návrh</w:t>
      </w:r>
      <w:r>
        <w:rPr>
          <w:rFonts w:ascii="Arial" w:hAnsi="Arial" w:cs="Arial"/>
          <w:bCs/>
          <w:sz w:val="20"/>
          <w:szCs w:val="20"/>
        </w:rPr>
        <w:t>u</w:t>
      </w:r>
      <w:r w:rsidRPr="008F7909">
        <w:rPr>
          <w:rFonts w:ascii="Arial" w:hAnsi="Arial" w:cs="Arial"/>
          <w:bCs/>
          <w:sz w:val="20"/>
          <w:szCs w:val="20"/>
        </w:rPr>
        <w:t xml:space="preserve"> Smlouvy o zhotovení projektové dokumentace, zajištění inženýrské činnosti a souvisejících služeb</w:t>
      </w:r>
      <w:r w:rsidR="000D1C40">
        <w:rPr>
          <w:rFonts w:ascii="Arial" w:hAnsi="Arial" w:cs="Arial"/>
          <w:bCs/>
          <w:sz w:val="20"/>
          <w:szCs w:val="20"/>
        </w:rPr>
        <w:t xml:space="preserve"> a cena uvedená v návrhu Příkazní smlouvy pro výkon autorského dozoru</w:t>
      </w:r>
      <w:r>
        <w:rPr>
          <w:rFonts w:ascii="Arial" w:hAnsi="Arial" w:cs="Arial"/>
          <w:bCs/>
          <w:sz w:val="20"/>
          <w:szCs w:val="20"/>
        </w:rPr>
        <w:t xml:space="preserve"> je předmětem hodnocení. </w:t>
      </w:r>
    </w:p>
    <w:p w14:paraId="1BD2F6F4" w14:textId="77777777" w:rsidR="00934B1A" w:rsidRPr="007E0CC2" w:rsidRDefault="00934B1A" w:rsidP="00934B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7E0CC2">
        <w:rPr>
          <w:rFonts w:ascii="Arial" w:hAnsi="Arial" w:cs="Arial"/>
          <w:sz w:val="20"/>
          <w:szCs w:val="20"/>
        </w:rPr>
        <w:t xml:space="preserve">Účastník stanoví </w:t>
      </w:r>
      <w:r>
        <w:rPr>
          <w:rFonts w:ascii="Arial" w:hAnsi="Arial" w:cs="Arial"/>
          <w:sz w:val="20"/>
          <w:szCs w:val="20"/>
        </w:rPr>
        <w:t>nabídkové ceny</w:t>
      </w:r>
      <w:r w:rsidRPr="007E0CC2">
        <w:rPr>
          <w:rFonts w:ascii="Arial" w:hAnsi="Arial" w:cs="Arial"/>
          <w:sz w:val="20"/>
          <w:szCs w:val="20"/>
        </w:rPr>
        <w:t xml:space="preserve"> jako celk</w:t>
      </w:r>
      <w:r>
        <w:rPr>
          <w:rFonts w:ascii="Arial" w:hAnsi="Arial" w:cs="Arial"/>
          <w:sz w:val="20"/>
          <w:szCs w:val="20"/>
        </w:rPr>
        <w:t>ové</w:t>
      </w:r>
      <w:r w:rsidRPr="007E0CC2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7E0CC2">
        <w:rPr>
          <w:rFonts w:ascii="Arial" w:hAnsi="Arial" w:cs="Arial"/>
          <w:sz w:val="20"/>
          <w:szCs w:val="20"/>
        </w:rPr>
        <w:t xml:space="preserve"> za celé plnění zakázky včetně všech souvisejících činností. </w:t>
      </w:r>
      <w:r>
        <w:rPr>
          <w:rFonts w:ascii="Arial" w:hAnsi="Arial" w:cs="Arial"/>
          <w:sz w:val="20"/>
          <w:szCs w:val="20"/>
        </w:rPr>
        <w:t>V těchto cenách</w:t>
      </w:r>
      <w:r w:rsidRPr="007E0CC2">
        <w:rPr>
          <w:rFonts w:ascii="Arial" w:hAnsi="Arial" w:cs="Arial"/>
          <w:sz w:val="20"/>
          <w:szCs w:val="20"/>
        </w:rPr>
        <w:t xml:space="preserve"> musí být zahrnuty veškeré náklady nezbytné k plnění zakázky a </w:t>
      </w:r>
      <w:r>
        <w:rPr>
          <w:rFonts w:ascii="Arial" w:hAnsi="Arial" w:cs="Arial"/>
          <w:sz w:val="20"/>
          <w:szCs w:val="20"/>
        </w:rPr>
        <w:t>tyto ceny budou stanoveny</w:t>
      </w:r>
      <w:r w:rsidRPr="007E0CC2">
        <w:rPr>
          <w:rFonts w:ascii="Arial" w:hAnsi="Arial" w:cs="Arial"/>
          <w:sz w:val="20"/>
          <w:szCs w:val="20"/>
        </w:rPr>
        <w:t xml:space="preserve"> jako </w:t>
      </w:r>
      <w:r w:rsidRPr="007E0CC2">
        <w:rPr>
          <w:rFonts w:ascii="Arial" w:hAnsi="Arial" w:cs="Arial"/>
          <w:b/>
          <w:sz w:val="20"/>
          <w:szCs w:val="20"/>
          <w:u w:val="single"/>
        </w:rPr>
        <w:t>„cen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7E0CC2">
        <w:rPr>
          <w:rFonts w:ascii="Arial" w:hAnsi="Arial" w:cs="Arial"/>
          <w:b/>
          <w:sz w:val="20"/>
          <w:szCs w:val="20"/>
          <w:u w:val="single"/>
        </w:rPr>
        <w:t xml:space="preserve"> nejvýše přípustn</w:t>
      </w:r>
      <w:r>
        <w:rPr>
          <w:rFonts w:ascii="Arial" w:hAnsi="Arial" w:cs="Arial"/>
          <w:b/>
          <w:sz w:val="20"/>
          <w:szCs w:val="20"/>
          <w:u w:val="single"/>
        </w:rPr>
        <w:t>é</w:t>
      </w:r>
      <w:r w:rsidRPr="007E0CC2">
        <w:rPr>
          <w:rFonts w:ascii="Arial" w:hAnsi="Arial" w:cs="Arial"/>
          <w:b/>
          <w:sz w:val="20"/>
          <w:szCs w:val="20"/>
          <w:u w:val="single"/>
        </w:rPr>
        <w:t>“</w:t>
      </w:r>
      <w:r w:rsidRPr="007E0CC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0758A365" w14:textId="6125A911" w:rsidR="00934B1A" w:rsidRDefault="00934B1A" w:rsidP="00B234AA">
      <w:pPr>
        <w:numPr>
          <w:ilvl w:val="6"/>
          <w:numId w:val="16"/>
        </w:numPr>
        <w:tabs>
          <w:tab w:val="clear" w:pos="5323"/>
          <w:tab w:val="num" w:pos="426"/>
        </w:tabs>
        <w:spacing w:before="12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E0CC2">
        <w:rPr>
          <w:rFonts w:ascii="Arial" w:hAnsi="Arial" w:cs="Arial"/>
          <w:b/>
          <w:sz w:val="20"/>
          <w:szCs w:val="20"/>
        </w:rPr>
        <w:t>Nabídková cena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E0CC2">
        <w:rPr>
          <w:rFonts w:ascii="Arial" w:hAnsi="Arial" w:cs="Arial"/>
          <w:b/>
          <w:sz w:val="20"/>
          <w:szCs w:val="20"/>
        </w:rPr>
        <w:t xml:space="preserve">uvedená </w:t>
      </w:r>
      <w:r w:rsidRPr="00F123E3">
        <w:rPr>
          <w:rFonts w:ascii="Arial" w:hAnsi="Arial" w:cs="Arial"/>
          <w:b/>
          <w:sz w:val="20"/>
          <w:szCs w:val="20"/>
        </w:rPr>
        <w:t>v Návrhu Smlouvy o zhotovení projektové dokumentace, zajištění inženýrské činnosti a souvisejících služeb, jež je předmětem hodnocení, bude uvedena v Kč, a to v následujícím členění:</w:t>
      </w:r>
    </w:p>
    <w:p w14:paraId="6E81085F" w14:textId="446E9D4E" w:rsidR="00934B1A" w:rsidRDefault="00934B1A" w:rsidP="00B234AA">
      <w:pPr>
        <w:pStyle w:val="Odstavecseseznamem"/>
        <w:numPr>
          <w:ilvl w:val="0"/>
          <w:numId w:val="16"/>
        </w:num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41A1">
        <w:rPr>
          <w:rFonts w:ascii="Arial" w:hAnsi="Arial" w:cs="Arial"/>
          <w:b/>
          <w:sz w:val="20"/>
          <w:szCs w:val="20"/>
        </w:rPr>
        <w:t xml:space="preserve">Dle </w:t>
      </w:r>
      <w:r w:rsidR="00171485" w:rsidRPr="00CC41A1">
        <w:rPr>
          <w:rFonts w:ascii="Arial" w:hAnsi="Arial" w:cs="Arial"/>
          <w:b/>
          <w:sz w:val="20"/>
          <w:szCs w:val="20"/>
        </w:rPr>
        <w:t>jednotlivých položek předmětu smlouvy</w:t>
      </w:r>
      <w:r w:rsidRPr="00CC41A1">
        <w:rPr>
          <w:rFonts w:ascii="Arial" w:hAnsi="Arial" w:cs="Arial"/>
          <w:b/>
          <w:sz w:val="20"/>
          <w:szCs w:val="20"/>
        </w:rPr>
        <w:t xml:space="preserve"> uveden</w:t>
      </w:r>
      <w:r w:rsidR="00171485" w:rsidRPr="00CC41A1">
        <w:rPr>
          <w:rFonts w:ascii="Arial" w:hAnsi="Arial" w:cs="Arial"/>
          <w:b/>
          <w:sz w:val="20"/>
          <w:szCs w:val="20"/>
        </w:rPr>
        <w:t>ých</w:t>
      </w:r>
      <w:r w:rsidRPr="00CC41A1">
        <w:rPr>
          <w:rFonts w:ascii="Arial" w:hAnsi="Arial" w:cs="Arial"/>
          <w:b/>
          <w:sz w:val="20"/>
          <w:szCs w:val="20"/>
        </w:rPr>
        <w:t xml:space="preserve"> v čl. </w:t>
      </w:r>
      <w:r w:rsidR="00171485" w:rsidRPr="00CC41A1">
        <w:rPr>
          <w:rFonts w:ascii="Arial" w:hAnsi="Arial" w:cs="Arial"/>
          <w:b/>
          <w:sz w:val="20"/>
          <w:szCs w:val="20"/>
        </w:rPr>
        <w:t>VII</w:t>
      </w:r>
      <w:r w:rsidRPr="00CC41A1">
        <w:rPr>
          <w:rFonts w:ascii="Arial" w:hAnsi="Arial" w:cs="Arial"/>
          <w:b/>
          <w:sz w:val="20"/>
          <w:szCs w:val="20"/>
        </w:rPr>
        <w:t xml:space="preserve"> Návrhu Smlouvy o zhotovení projektové dokumentace, zajištění inženýrské činnosti a souvisejících služeb</w:t>
      </w:r>
      <w:r w:rsidR="00CC41A1">
        <w:rPr>
          <w:rFonts w:ascii="Arial" w:hAnsi="Arial" w:cs="Arial"/>
          <w:b/>
          <w:sz w:val="20"/>
          <w:szCs w:val="20"/>
        </w:rPr>
        <w:t xml:space="preserve"> – celková cena dle této Smlouvy</w:t>
      </w:r>
      <w:r w:rsidR="00E5450A">
        <w:rPr>
          <w:rFonts w:ascii="Arial" w:hAnsi="Arial" w:cs="Arial"/>
          <w:b/>
          <w:sz w:val="20"/>
          <w:szCs w:val="20"/>
        </w:rPr>
        <w:t>.</w:t>
      </w:r>
    </w:p>
    <w:p w14:paraId="62959D4A" w14:textId="09DD8B10" w:rsidR="009F3ECE" w:rsidRPr="00CC41A1" w:rsidRDefault="009F3ECE" w:rsidP="00CB6963">
      <w:pPr>
        <w:pStyle w:val="Odstavecseseznamem"/>
        <w:numPr>
          <w:ilvl w:val="0"/>
          <w:numId w:val="16"/>
        </w:num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3ECE">
        <w:rPr>
          <w:rFonts w:ascii="Arial" w:hAnsi="Arial" w:cs="Arial"/>
          <w:b/>
          <w:sz w:val="20"/>
          <w:szCs w:val="20"/>
        </w:rPr>
        <w:t>Nabídková cena uvedená v</w:t>
      </w:r>
      <w:r w:rsidRPr="009F3ECE">
        <w:rPr>
          <w:rFonts w:ascii="Arial" w:hAnsi="Arial" w:cs="Arial"/>
          <w:b/>
          <w:sz w:val="20"/>
          <w:szCs w:val="20"/>
        </w:rPr>
        <w:t> čl. VI. odst. 1</w:t>
      </w:r>
      <w:r w:rsidRPr="009F3ECE">
        <w:rPr>
          <w:rFonts w:ascii="Arial" w:hAnsi="Arial" w:cs="Arial"/>
          <w:b/>
          <w:sz w:val="20"/>
          <w:szCs w:val="20"/>
        </w:rPr>
        <w:t xml:space="preserve"> návrhu Příkazní smlouvy pro výkon autorského dozoru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F3ECE">
        <w:rPr>
          <w:rFonts w:ascii="Arial" w:hAnsi="Arial" w:cs="Arial"/>
          <w:b/>
          <w:sz w:val="20"/>
          <w:szCs w:val="20"/>
        </w:rPr>
        <w:t>bude uvedena v Kč</w:t>
      </w:r>
      <w:r w:rsidRPr="009F3ECE">
        <w:rPr>
          <w:rFonts w:ascii="Arial" w:hAnsi="Arial" w:cs="Arial"/>
          <w:b/>
          <w:sz w:val="20"/>
          <w:szCs w:val="20"/>
        </w:rPr>
        <w:t xml:space="preserve"> bez DPH.</w:t>
      </w:r>
    </w:p>
    <w:p w14:paraId="790F211A" w14:textId="658FC4C3" w:rsidR="00D4528D" w:rsidRPr="00D4528D" w:rsidRDefault="00D4528D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rFonts w:ascii="Helvetica" w:hAnsi="Helvetica"/>
          <w:caps/>
          <w:noProof w:val="0"/>
          <w:color w:val="auto"/>
          <w:szCs w:val="24"/>
        </w:rPr>
      </w:pPr>
      <w:r w:rsidRPr="00D4528D">
        <w:rPr>
          <w:rFonts w:ascii="Helvetica" w:hAnsi="Helvetica"/>
          <w:caps/>
          <w:noProof w:val="0"/>
          <w:color w:val="auto"/>
          <w:szCs w:val="24"/>
        </w:rPr>
        <w:t>Požadavek na poskytnutí jistoty</w:t>
      </w:r>
    </w:p>
    <w:p w14:paraId="5475ECC3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9792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4B08DAAB" w14:textId="342EBAD1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lastRenderedPageBreak/>
        <w:t xml:space="preserve">Zadavatel v souladu se zákonem o veřejných zakázkách požaduje, aby </w:t>
      </w:r>
      <w:r w:rsidR="0006122F">
        <w:rPr>
          <w:rFonts w:ascii="Arial" w:hAnsi="Arial" w:cs="Arial"/>
          <w:sz w:val="20"/>
          <w:szCs w:val="20"/>
        </w:rPr>
        <w:t>účastník</w:t>
      </w:r>
      <w:r w:rsidRPr="00797927">
        <w:rPr>
          <w:rFonts w:ascii="Arial" w:hAnsi="Arial" w:cs="Arial"/>
          <w:sz w:val="20"/>
          <w:szCs w:val="20"/>
        </w:rPr>
        <w:t xml:space="preserve"> k zajištění plnění svých povinností vyplývajících z účasti v </w:t>
      </w:r>
      <w:r w:rsidRPr="007D3429">
        <w:rPr>
          <w:rFonts w:ascii="Arial" w:hAnsi="Arial" w:cs="Arial"/>
          <w:sz w:val="20"/>
          <w:szCs w:val="20"/>
        </w:rPr>
        <w:t xml:space="preserve">zadávacím řízení poskytli jistotu ve výši </w:t>
      </w:r>
      <w:r w:rsidR="007431C2">
        <w:rPr>
          <w:rFonts w:ascii="Arial" w:hAnsi="Arial" w:cs="Arial"/>
          <w:sz w:val="20"/>
          <w:szCs w:val="20"/>
        </w:rPr>
        <w:t>25</w:t>
      </w:r>
      <w:r w:rsidR="007D3429" w:rsidRPr="007D3429">
        <w:rPr>
          <w:rFonts w:ascii="Arial" w:hAnsi="Arial" w:cs="Arial"/>
          <w:sz w:val="20"/>
          <w:szCs w:val="20"/>
        </w:rPr>
        <w:t>0.000</w:t>
      </w:r>
      <w:r w:rsidRPr="007D3429">
        <w:rPr>
          <w:rFonts w:ascii="Arial" w:hAnsi="Arial" w:cs="Arial"/>
          <w:sz w:val="20"/>
          <w:szCs w:val="20"/>
        </w:rPr>
        <w:t>,- Kč</w:t>
      </w:r>
      <w:r w:rsidR="007431C2">
        <w:rPr>
          <w:rFonts w:ascii="Arial" w:hAnsi="Arial" w:cs="Arial"/>
          <w:sz w:val="20"/>
          <w:szCs w:val="20"/>
        </w:rPr>
        <w:t xml:space="preserve">. </w:t>
      </w:r>
      <w:r w:rsidRPr="00797927">
        <w:rPr>
          <w:rFonts w:ascii="Arial" w:hAnsi="Arial" w:cs="Arial"/>
          <w:sz w:val="20"/>
          <w:szCs w:val="20"/>
        </w:rPr>
        <w:t xml:space="preserve"> </w:t>
      </w:r>
    </w:p>
    <w:p w14:paraId="2DB9A631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2977FF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9792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FED5571" w14:textId="77777777" w:rsidR="00B00D02" w:rsidRPr="00797927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>Jistota bud</w:t>
      </w:r>
      <w:r>
        <w:rPr>
          <w:rFonts w:ascii="Arial" w:hAnsi="Arial" w:cs="Arial"/>
          <w:sz w:val="20"/>
          <w:szCs w:val="20"/>
        </w:rPr>
        <w:t>e</w:t>
      </w:r>
      <w:r w:rsidRPr="00797927">
        <w:rPr>
          <w:rFonts w:ascii="Arial" w:hAnsi="Arial" w:cs="Arial"/>
          <w:sz w:val="20"/>
          <w:szCs w:val="20"/>
        </w:rPr>
        <w:t xml:space="preserve"> poskytnuta formou bankovní záruky (ve smyslu ustanovení </w:t>
      </w:r>
      <w:r>
        <w:rPr>
          <w:rFonts w:ascii="Arial" w:hAnsi="Arial" w:cs="Arial"/>
          <w:sz w:val="20"/>
          <w:szCs w:val="20"/>
        </w:rPr>
        <w:t>občanského</w:t>
      </w:r>
      <w:r w:rsidRPr="00797927">
        <w:rPr>
          <w:rFonts w:ascii="Arial" w:hAnsi="Arial" w:cs="Arial"/>
          <w:sz w:val="20"/>
          <w:szCs w:val="20"/>
        </w:rPr>
        <w:t xml:space="preserve"> zákoníku) nebo formou složení peněžní částky na účet </w:t>
      </w:r>
      <w:r>
        <w:rPr>
          <w:rFonts w:ascii="Arial" w:hAnsi="Arial" w:cs="Arial"/>
          <w:sz w:val="20"/>
          <w:szCs w:val="20"/>
        </w:rPr>
        <w:t xml:space="preserve">zástupce </w:t>
      </w:r>
      <w:r w:rsidRPr="00797927">
        <w:rPr>
          <w:rFonts w:ascii="Arial" w:hAnsi="Arial" w:cs="Arial"/>
          <w:sz w:val="20"/>
          <w:szCs w:val="20"/>
        </w:rPr>
        <w:t>zadavatele nebo formou pojištění záruky (dle ustanovení zákona o pojistné smlouvě).</w:t>
      </w:r>
    </w:p>
    <w:p w14:paraId="0EF3A7CC" w14:textId="77777777" w:rsidR="00B00D02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78E51F" w14:textId="206C64BB" w:rsidR="00B00D02" w:rsidRDefault="00B00D02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</w:t>
      </w:r>
      <w:r w:rsidR="0006122F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sdělí v rámci nabídky zadavateli </w:t>
      </w:r>
      <w:r w:rsidRPr="00FA4F15">
        <w:rPr>
          <w:rFonts w:ascii="Arial" w:hAnsi="Arial" w:cs="Arial"/>
          <w:b/>
          <w:sz w:val="20"/>
          <w:szCs w:val="20"/>
        </w:rPr>
        <w:t>údaje o provedené platbě.</w:t>
      </w:r>
    </w:p>
    <w:p w14:paraId="79611CB1" w14:textId="77777777" w:rsidR="004324AC" w:rsidRPr="00FA4F15" w:rsidRDefault="004324AC" w:rsidP="00B00D0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9C3A4C" w14:textId="77777777" w:rsidR="004324AC" w:rsidRPr="00BA6C30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BA6C30">
        <w:rPr>
          <w:rFonts w:ascii="Arial" w:hAnsi="Arial" w:cs="Arial"/>
          <w:sz w:val="20"/>
          <w:szCs w:val="20"/>
          <w:u w:val="single"/>
        </w:rPr>
        <w:t xml:space="preserve">Potřebné údaje pro složení jistoty na účet </w:t>
      </w:r>
      <w:r>
        <w:rPr>
          <w:rFonts w:ascii="Arial" w:hAnsi="Arial" w:cs="Arial"/>
          <w:sz w:val="20"/>
          <w:szCs w:val="20"/>
          <w:u w:val="single"/>
        </w:rPr>
        <w:t xml:space="preserve">zástupce </w:t>
      </w:r>
      <w:r w:rsidRPr="00F123E3">
        <w:rPr>
          <w:rFonts w:ascii="Arial" w:hAnsi="Arial" w:cs="Arial"/>
          <w:sz w:val="20"/>
          <w:szCs w:val="20"/>
          <w:u w:val="single"/>
        </w:rPr>
        <w:t>zadavatele (VIA Consult, a.s.) jsou násle</w:t>
      </w:r>
      <w:r w:rsidRPr="00E120FD">
        <w:rPr>
          <w:rFonts w:ascii="Arial" w:hAnsi="Arial" w:cs="Arial"/>
          <w:sz w:val="20"/>
          <w:szCs w:val="20"/>
          <w:u w:val="single"/>
        </w:rPr>
        <w:t>dující:</w:t>
      </w:r>
      <w:r w:rsidRPr="00BA6C30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C754C13" w14:textId="77777777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 xml:space="preserve">číslo </w:t>
      </w:r>
      <w:r w:rsidRPr="00DA23DA">
        <w:rPr>
          <w:rFonts w:ascii="Arial" w:hAnsi="Arial" w:cs="Arial"/>
          <w:sz w:val="20"/>
          <w:szCs w:val="20"/>
        </w:rPr>
        <w:t>účtu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94FBB">
        <w:rPr>
          <w:rFonts w:ascii="Arial" w:hAnsi="Arial" w:cs="Arial"/>
          <w:sz w:val="20"/>
          <w:szCs w:val="20"/>
        </w:rPr>
        <w:t>107-4209470247/0100</w:t>
      </w:r>
    </w:p>
    <w:p w14:paraId="1AF46645" w14:textId="77777777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variabilní symbol</w:t>
      </w:r>
      <w:r w:rsidRPr="00797927">
        <w:rPr>
          <w:rFonts w:ascii="Arial" w:hAnsi="Arial" w:cs="Arial"/>
          <w:sz w:val="20"/>
          <w:szCs w:val="20"/>
        </w:rPr>
        <w:t xml:space="preserve"> platby</w:t>
      </w:r>
      <w:r>
        <w:rPr>
          <w:rFonts w:ascii="Arial" w:hAnsi="Arial" w:cs="Arial"/>
          <w:sz w:val="20"/>
          <w:szCs w:val="20"/>
        </w:rPr>
        <w:t>:</w:t>
      </w:r>
      <w:r w:rsidRPr="007979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797927">
        <w:rPr>
          <w:rFonts w:ascii="Arial" w:hAnsi="Arial" w:cs="Arial"/>
          <w:sz w:val="20"/>
          <w:szCs w:val="20"/>
        </w:rPr>
        <w:t xml:space="preserve">IČ </w:t>
      </w:r>
      <w:r>
        <w:rPr>
          <w:rFonts w:ascii="Arial" w:hAnsi="Arial" w:cs="Arial"/>
          <w:sz w:val="20"/>
          <w:szCs w:val="20"/>
        </w:rPr>
        <w:t>účastníka</w:t>
      </w:r>
    </w:p>
    <w:p w14:paraId="2D043817" w14:textId="23C49E6F" w:rsidR="004324AC" w:rsidRDefault="004324AC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97927">
        <w:rPr>
          <w:rFonts w:ascii="Arial" w:hAnsi="Arial" w:cs="Arial"/>
          <w:sz w:val="20"/>
          <w:szCs w:val="20"/>
        </w:rPr>
        <w:t>konstantní symbol</w:t>
      </w:r>
      <w:r>
        <w:rPr>
          <w:rFonts w:ascii="Arial" w:hAnsi="Arial" w:cs="Arial"/>
          <w:sz w:val="20"/>
          <w:szCs w:val="20"/>
        </w:rPr>
        <w:t>:</w:t>
      </w:r>
      <w:r w:rsidRPr="007979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558</w:t>
      </w:r>
      <w:r w:rsidRPr="00797927">
        <w:rPr>
          <w:rFonts w:ascii="Arial" w:hAnsi="Arial" w:cs="Arial"/>
          <w:sz w:val="20"/>
          <w:szCs w:val="20"/>
        </w:rPr>
        <w:t xml:space="preserve"> </w:t>
      </w:r>
    </w:p>
    <w:p w14:paraId="48FEC491" w14:textId="50446FDF" w:rsidR="00624552" w:rsidRDefault="00624552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označení platby:                         název </w:t>
      </w:r>
      <w:r w:rsidR="002237B7" w:rsidRPr="002237B7">
        <w:rPr>
          <w:rFonts w:ascii="Arial" w:hAnsi="Arial" w:cs="Arial"/>
          <w:sz w:val="20"/>
          <w:szCs w:val="20"/>
        </w:rPr>
        <w:t>zadávacího</w:t>
      </w:r>
      <w:r w:rsidR="00647AD9">
        <w:rPr>
          <w:rFonts w:ascii="Arial" w:hAnsi="Arial" w:cs="Arial"/>
          <w:sz w:val="20"/>
          <w:szCs w:val="20"/>
        </w:rPr>
        <w:t xml:space="preserve"> řízení, název účastníka</w:t>
      </w:r>
    </w:p>
    <w:p w14:paraId="6EC61721" w14:textId="77777777" w:rsidR="002C4E27" w:rsidRDefault="002C4E27" w:rsidP="004324A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A38F44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6EBBDA79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B94BB1" w14:textId="77777777" w:rsidR="00B00D02" w:rsidRPr="004E2B40" w:rsidRDefault="00B00D02" w:rsidP="00B00D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06122F" w:rsidRPr="004E2B40">
        <w:rPr>
          <w:rFonts w:ascii="Arial" w:hAnsi="Arial" w:cs="Arial"/>
          <w:sz w:val="20"/>
          <w:szCs w:val="20"/>
        </w:rPr>
        <w:t>účastník</w:t>
      </w:r>
      <w:r w:rsidRPr="004E2B40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06122F" w:rsidRPr="004E2B40">
        <w:rPr>
          <w:rFonts w:ascii="Arial" w:hAnsi="Arial" w:cs="Arial"/>
          <w:sz w:val="20"/>
          <w:szCs w:val="20"/>
        </w:rPr>
        <w:t>účastníka</w:t>
      </w:r>
      <w:r w:rsidRPr="004E2B40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symbol, atd.), musí tyto požadavky uvést </w:t>
      </w:r>
      <w:r w:rsidR="0006122F" w:rsidRPr="004E2B40">
        <w:rPr>
          <w:rFonts w:ascii="Arial" w:hAnsi="Arial" w:cs="Arial"/>
          <w:sz w:val="20"/>
          <w:szCs w:val="20"/>
        </w:rPr>
        <w:t>účastník</w:t>
      </w:r>
      <w:r w:rsidRPr="004E2B40">
        <w:rPr>
          <w:rFonts w:ascii="Arial" w:hAnsi="Arial" w:cs="Arial"/>
          <w:sz w:val="20"/>
          <w:szCs w:val="20"/>
        </w:rPr>
        <w:t xml:space="preserve"> v rámci nabídky.</w:t>
      </w:r>
    </w:p>
    <w:p w14:paraId="68345544" w14:textId="77777777" w:rsidR="00FA3582" w:rsidRDefault="00FA3582" w:rsidP="00B00D0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3AB812E1" w14:textId="77777777" w:rsidR="00FA3582" w:rsidRPr="00FA3582" w:rsidRDefault="00FA3582" w:rsidP="00151DF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>V případě, že dodavatel poskytne jistotu formou bankovní záruky nebo formou pojištění záruky, předloží v nabídce originál bankovní záruky (obsahující závazek vyplatit zadavateli za podmínek uvedených v § 41 odst. 8 zákona jistotu) nebo originál prohlášení dle §41 odst. 4 písm. c) zákona.</w:t>
      </w:r>
    </w:p>
    <w:p w14:paraId="42B92146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3E449C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>Jistota poskytnutá formou bankovní záruky musí být bez podmínek a dalších případných nákladů pro zadavatele.</w:t>
      </w:r>
    </w:p>
    <w:p w14:paraId="16DAE7C5" w14:textId="77777777" w:rsidR="00FA3582" w:rsidRP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FA34E6" w14:textId="77777777" w:rsidR="00FA3582" w:rsidRDefault="00FA3582" w:rsidP="00FA35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3582">
        <w:rPr>
          <w:rFonts w:ascii="Arial" w:hAnsi="Arial" w:cs="Arial"/>
          <w:sz w:val="20"/>
          <w:szCs w:val="20"/>
        </w:rPr>
        <w:t xml:space="preserve">Zadavatel má právo na plnění z jistoty včetně úroků zúčtovaných peněžním ústavem, pokud dodavateli zadávacího řízení v zadávací lhůtě zanikla účast v zadávacím řízení po vyloučení podle §122 odst. </w:t>
      </w:r>
      <w:r w:rsidR="00CD6C99">
        <w:rPr>
          <w:rFonts w:ascii="Arial" w:hAnsi="Arial" w:cs="Arial"/>
          <w:sz w:val="20"/>
          <w:szCs w:val="20"/>
        </w:rPr>
        <w:t>7</w:t>
      </w:r>
      <w:r w:rsidRPr="00FA3582">
        <w:rPr>
          <w:rFonts w:ascii="Arial" w:hAnsi="Arial" w:cs="Arial"/>
          <w:sz w:val="20"/>
          <w:szCs w:val="20"/>
        </w:rPr>
        <w:t xml:space="preserve"> zákona nebo § 124 odst. 2 zákona.</w:t>
      </w:r>
    </w:p>
    <w:p w14:paraId="27CC4E92" w14:textId="77777777" w:rsidR="00FA3582" w:rsidRDefault="00FA3582" w:rsidP="00B00D02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45C056F" w14:textId="77777777" w:rsidR="00AA5FC9" w:rsidRDefault="00AA5FC9" w:rsidP="00E823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4972B4" w14:textId="77777777" w:rsidR="00E870FB" w:rsidRPr="008A2E3D" w:rsidRDefault="00E870FB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240" w:after="120" w:line="360" w:lineRule="auto"/>
        <w:ind w:left="720"/>
        <w:rPr>
          <w:noProof w:val="0"/>
          <w:color w:val="auto"/>
          <w:szCs w:val="24"/>
        </w:rPr>
      </w:pPr>
      <w:bookmarkStart w:id="48" w:name="_Toc102898997"/>
      <w:r>
        <w:rPr>
          <w:noProof w:val="0"/>
          <w:color w:val="auto"/>
          <w:szCs w:val="24"/>
        </w:rPr>
        <w:t xml:space="preserve">POŽADAVKY NA OBSAHOVÉ ČLENĚNÍ A ZPŮSOB ZPRACOVÁNÍ NABÍDKY </w:t>
      </w:r>
    </w:p>
    <w:p w14:paraId="51C23523" w14:textId="77777777" w:rsidR="00E870FB" w:rsidRPr="00D52D08" w:rsidRDefault="002D2361" w:rsidP="00E870FB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240" w:after="120" w:line="360" w:lineRule="auto"/>
        <w:ind w:left="709" w:hanging="425"/>
        <w:rPr>
          <w:rFonts w:cs="Times New Roman"/>
          <w:noProof w:val="0"/>
          <w:color w:val="auto"/>
          <w:szCs w:val="24"/>
        </w:rPr>
      </w:pPr>
      <w:bookmarkStart w:id="49" w:name="_Toc240353030"/>
      <w:bookmarkStart w:id="50" w:name="_Toc271267053"/>
      <w:r>
        <w:rPr>
          <w:noProof w:val="0"/>
          <w:color w:val="auto"/>
          <w:szCs w:val="24"/>
        </w:rPr>
        <w:lastRenderedPageBreak/>
        <w:t>8</w:t>
      </w:r>
      <w:r w:rsidR="00E870FB" w:rsidRPr="00D52D08">
        <w:rPr>
          <w:noProof w:val="0"/>
          <w:color w:val="auto"/>
          <w:szCs w:val="24"/>
        </w:rPr>
        <w:t>.1. Způsob zpracování nabídky</w:t>
      </w:r>
      <w:bookmarkEnd w:id="48"/>
      <w:bookmarkEnd w:id="49"/>
      <w:bookmarkEnd w:id="50"/>
    </w:p>
    <w:p w14:paraId="4A1CA62D" w14:textId="77777777" w:rsidR="009E2D40" w:rsidRDefault="009E2D40" w:rsidP="009E2D40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iCs/>
          <w:color w:val="000000"/>
          <w:sz w:val="20"/>
        </w:rPr>
      </w:pPr>
      <w:r w:rsidRPr="00D52D08">
        <w:rPr>
          <w:rFonts w:ascii="Arial" w:hAnsi="Arial" w:cs="Arial"/>
          <w:iCs/>
          <w:color w:val="000000"/>
          <w:sz w:val="20"/>
        </w:rPr>
        <w:t xml:space="preserve">Nabídka bude doručena zadavateli prostřednictvím elektronického nástroje </w:t>
      </w:r>
      <w:r>
        <w:rPr>
          <w:rFonts w:ascii="Arial" w:hAnsi="Arial" w:cs="Arial"/>
          <w:iCs/>
          <w:color w:val="000000"/>
          <w:sz w:val="20"/>
        </w:rPr>
        <w:t xml:space="preserve">E-ZAK </w:t>
      </w:r>
      <w:r w:rsidRPr="00D52D08">
        <w:rPr>
          <w:rFonts w:ascii="Arial" w:hAnsi="Arial" w:cs="Arial"/>
          <w:iCs/>
          <w:color w:val="000000"/>
          <w:sz w:val="20"/>
        </w:rPr>
        <w:t xml:space="preserve">nejpozději do konce lhůty stanovené pro podávání nabídek. </w:t>
      </w:r>
      <w:r w:rsidRPr="00D52D08">
        <w:rPr>
          <w:rFonts w:ascii="Arial" w:hAnsi="Arial" w:cs="Arial"/>
          <w:b/>
          <w:iCs/>
          <w:color w:val="000000"/>
          <w:sz w:val="20"/>
        </w:rPr>
        <w:t xml:space="preserve">Lhůta pro podání nabídek bude stanovena ve výzvě k podání nabídek, v níž zadavatel vyzve </w:t>
      </w:r>
      <w:r w:rsidRPr="00D52D08">
        <w:rPr>
          <w:rFonts w:ascii="Arial" w:hAnsi="Arial" w:cs="Arial"/>
          <w:b/>
          <w:color w:val="000000"/>
          <w:sz w:val="20"/>
        </w:rPr>
        <w:t>veškeré zájemce o účast, kteří prokázali splnění kvalifikace</w:t>
      </w:r>
      <w:r w:rsidRPr="00D52D08">
        <w:rPr>
          <w:rFonts w:ascii="Arial" w:hAnsi="Arial" w:cs="Arial"/>
          <w:b/>
          <w:iCs/>
          <w:color w:val="000000"/>
          <w:sz w:val="20"/>
        </w:rPr>
        <w:t>.</w:t>
      </w:r>
    </w:p>
    <w:p w14:paraId="481FEC7B" w14:textId="77777777" w:rsidR="009E2D40" w:rsidRPr="00D52D08" w:rsidRDefault="009E2D40" w:rsidP="009E2D40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</w:rPr>
      </w:pPr>
      <w:r>
        <w:rPr>
          <w:rFonts w:ascii="Arial" w:hAnsi="Arial" w:cs="Arial"/>
          <w:b/>
          <w:iCs/>
          <w:color w:val="000000"/>
          <w:sz w:val="20"/>
        </w:rPr>
        <w:t>L</w:t>
      </w:r>
      <w:r w:rsidRPr="00033AE6">
        <w:rPr>
          <w:rFonts w:ascii="Arial" w:hAnsi="Arial" w:cs="Arial"/>
          <w:b/>
          <w:iCs/>
          <w:color w:val="000000"/>
          <w:sz w:val="20"/>
        </w:rPr>
        <w:t>hůta a podmín</w:t>
      </w:r>
      <w:r>
        <w:rPr>
          <w:rFonts w:ascii="Arial" w:hAnsi="Arial" w:cs="Arial"/>
          <w:b/>
          <w:iCs/>
          <w:color w:val="000000"/>
          <w:sz w:val="20"/>
        </w:rPr>
        <w:t>ky podání žádostí o účast jsou uvedeny</w:t>
      </w:r>
      <w:r w:rsidRPr="00033AE6">
        <w:rPr>
          <w:rFonts w:ascii="Arial" w:hAnsi="Arial" w:cs="Arial"/>
          <w:b/>
          <w:iCs/>
          <w:color w:val="000000"/>
          <w:sz w:val="20"/>
        </w:rPr>
        <w:t xml:space="preserve"> </w:t>
      </w:r>
      <w:r>
        <w:rPr>
          <w:rFonts w:ascii="Arial" w:hAnsi="Arial" w:cs="Arial"/>
          <w:b/>
          <w:iCs/>
          <w:color w:val="000000"/>
          <w:sz w:val="20"/>
        </w:rPr>
        <w:t>v</w:t>
      </w:r>
      <w:r w:rsidRPr="00033AE6">
        <w:rPr>
          <w:rFonts w:ascii="Arial" w:hAnsi="Arial" w:cs="Arial"/>
          <w:b/>
          <w:iCs/>
          <w:color w:val="000000"/>
          <w:sz w:val="20"/>
        </w:rPr>
        <w:t xml:space="preserve"> kvalifikační dokumentac</w:t>
      </w:r>
      <w:r>
        <w:rPr>
          <w:rFonts w:ascii="Arial" w:hAnsi="Arial" w:cs="Arial"/>
          <w:b/>
          <w:iCs/>
          <w:color w:val="000000"/>
          <w:sz w:val="20"/>
        </w:rPr>
        <w:t>i.</w:t>
      </w:r>
    </w:p>
    <w:p w14:paraId="3EDB8302" w14:textId="32DDE10E" w:rsidR="00E870FB" w:rsidRPr="00D52D08" w:rsidRDefault="009E2D40" w:rsidP="00E870FB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b/>
          <w:iCs/>
          <w:color w:val="000000"/>
          <w:sz w:val="20"/>
        </w:rPr>
      </w:pPr>
      <w:r w:rsidRPr="00D52D08">
        <w:rPr>
          <w:rFonts w:ascii="Arial" w:hAnsi="Arial" w:cs="Arial"/>
          <w:iCs/>
          <w:color w:val="000000"/>
          <w:sz w:val="20"/>
        </w:rPr>
        <w:t xml:space="preserve">Veškeré doklady musí být zpracovány v českém jazyce (tím zadavatel nijak nevylučuje aplikaci § 45 odst. 3 zákona) a musí být zajištěna jejich dobrá čitelnost. Žádný doklad nesmí obsahovat opravy a přepisy, které by zadavatele mohly uvést v omyl. Za včasné podání nabídky odpovídá účastník. </w:t>
      </w:r>
      <w:bookmarkStart w:id="51" w:name="_Hlk527715425"/>
      <w:r w:rsidR="00E870FB" w:rsidRPr="00D52D08">
        <w:rPr>
          <w:rFonts w:ascii="Arial" w:hAnsi="Arial" w:cs="Arial"/>
          <w:iCs/>
          <w:color w:val="000000"/>
          <w:sz w:val="20"/>
        </w:rPr>
        <w:t xml:space="preserve"> </w:t>
      </w:r>
    </w:p>
    <w:bookmarkEnd w:id="51"/>
    <w:p w14:paraId="063DAFDC" w14:textId="77777777" w:rsidR="00E870FB" w:rsidRPr="00D52D08" w:rsidRDefault="00E870FB" w:rsidP="00E870FB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7902D05" w14:textId="77777777" w:rsidR="00E870FB" w:rsidRPr="00D52D08" w:rsidRDefault="00E870FB" w:rsidP="00B234AA">
      <w:pPr>
        <w:pStyle w:val="Nadpis1"/>
        <w:keepNext w:val="0"/>
        <w:keepLines/>
        <w:numPr>
          <w:ilvl w:val="1"/>
          <w:numId w:val="8"/>
        </w:numPr>
        <w:shd w:val="pct5" w:color="auto" w:fill="auto"/>
        <w:spacing w:after="120" w:line="360" w:lineRule="auto"/>
        <w:ind w:hanging="547"/>
        <w:rPr>
          <w:color w:val="auto"/>
          <w:sz w:val="20"/>
          <w:szCs w:val="20"/>
        </w:rPr>
      </w:pPr>
      <w:bookmarkStart w:id="52" w:name="_Toc198536335"/>
      <w:bookmarkStart w:id="53" w:name="_Toc203283582"/>
      <w:bookmarkStart w:id="54" w:name="_Toc243722263"/>
      <w:bookmarkStart w:id="55" w:name="_Toc271267055"/>
      <w:r w:rsidRPr="00D52D08">
        <w:rPr>
          <w:color w:val="auto"/>
          <w:szCs w:val="24"/>
        </w:rPr>
        <w:t>Požadavky na jednotné uspořádání písemné nabídky (doporučení zadavatele)</w:t>
      </w:r>
    </w:p>
    <w:p w14:paraId="411BBEBB" w14:textId="77777777" w:rsidR="00E870FB" w:rsidRPr="00D52D08" w:rsidRDefault="00E870FB" w:rsidP="00E870FB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Uchazeč sestaví nabídku v níže vymezeném pořadí:</w:t>
      </w:r>
    </w:p>
    <w:p w14:paraId="6070E253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krycí list nabídky a rekapitulace ceny</w:t>
      </w:r>
    </w:p>
    <w:p w14:paraId="65A7748C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>obsah nabídky</w:t>
      </w:r>
    </w:p>
    <w:p w14:paraId="642F1C5D" w14:textId="7CB318CA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návrh</w:t>
      </w:r>
      <w:r w:rsidR="00211B83">
        <w:rPr>
          <w:rFonts w:ascii="Arial" w:hAnsi="Arial" w:cs="Arial"/>
          <w:color w:val="000000"/>
          <w:sz w:val="20"/>
          <w:szCs w:val="20"/>
        </w:rPr>
        <w:t>y</w:t>
      </w:r>
      <w:r w:rsidRPr="00D52D08">
        <w:rPr>
          <w:rFonts w:ascii="Arial" w:hAnsi="Arial" w:cs="Arial"/>
          <w:color w:val="000000"/>
          <w:sz w:val="20"/>
          <w:szCs w:val="20"/>
        </w:rPr>
        <w:t xml:space="preserve"> smluv splňující požadavky čl. </w:t>
      </w:r>
      <w:r w:rsidR="00CE01EE">
        <w:rPr>
          <w:rFonts w:ascii="Arial" w:hAnsi="Arial" w:cs="Arial"/>
          <w:color w:val="000000"/>
          <w:sz w:val="20"/>
          <w:szCs w:val="20"/>
        </w:rPr>
        <w:t>6</w:t>
      </w:r>
      <w:r w:rsidRPr="00D52D08">
        <w:rPr>
          <w:rFonts w:ascii="Arial" w:hAnsi="Arial" w:cs="Arial"/>
          <w:color w:val="000000"/>
          <w:sz w:val="20"/>
          <w:szCs w:val="20"/>
        </w:rPr>
        <w:t xml:space="preserve">.1 </w:t>
      </w:r>
    </w:p>
    <w:p w14:paraId="7E5FFF23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přílohy návrhu smlouvy (např. oceněný položkový rozpočet, časový harmonogram, výčet poddodavatelů, aj.)</w:t>
      </w:r>
    </w:p>
    <w:p w14:paraId="43CBDC5F" w14:textId="77777777" w:rsidR="00E870FB" w:rsidRPr="00D52D08" w:rsidRDefault="00E870FB" w:rsidP="00B234AA">
      <w:pPr>
        <w:numPr>
          <w:ilvl w:val="0"/>
          <w:numId w:val="11"/>
        </w:num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52D08">
        <w:rPr>
          <w:rFonts w:ascii="Arial" w:hAnsi="Arial" w:cs="Arial"/>
          <w:color w:val="000000"/>
          <w:sz w:val="20"/>
          <w:szCs w:val="20"/>
        </w:rPr>
        <w:t>další doklady požadované v zadávací dokumentaci (např. plná moc)</w:t>
      </w:r>
    </w:p>
    <w:bookmarkEnd w:id="52"/>
    <w:bookmarkEnd w:id="53"/>
    <w:bookmarkEnd w:id="54"/>
    <w:bookmarkEnd w:id="55"/>
    <w:p w14:paraId="7ED20FAF" w14:textId="77777777" w:rsidR="00E870FB" w:rsidRPr="00D52D08" w:rsidRDefault="00BF52C2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Otevírání nabídek </w:t>
      </w:r>
    </w:p>
    <w:p w14:paraId="5BB0B159" w14:textId="77777777" w:rsidR="00AA5FC9" w:rsidRDefault="00E870FB" w:rsidP="00D52D08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52D08">
        <w:rPr>
          <w:rFonts w:ascii="Arial" w:hAnsi="Arial" w:cs="Arial"/>
          <w:sz w:val="20"/>
          <w:szCs w:val="20"/>
        </w:rPr>
        <w:t xml:space="preserve">Otevírání elektronicky podaných nabídek proběhne v souladu s § 109 odst. 1 zákona po uplynutí lhůty pro podání nabídek bez přítomnosti účastníků zadávacího řízení. </w:t>
      </w:r>
    </w:p>
    <w:p w14:paraId="24907814" w14:textId="77777777" w:rsidR="007E77C6" w:rsidRPr="008A2E3D" w:rsidRDefault="007E77C6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ind w:hanging="502"/>
        <w:rPr>
          <w:noProof w:val="0"/>
          <w:color w:val="auto"/>
          <w:szCs w:val="24"/>
        </w:rPr>
      </w:pPr>
      <w:bookmarkStart w:id="56" w:name="_Toc240353035"/>
      <w:bookmarkStart w:id="57" w:name="_Toc271267056"/>
      <w:r w:rsidRPr="008A2E3D">
        <w:rPr>
          <w:noProof w:val="0"/>
          <w:color w:val="auto"/>
          <w:szCs w:val="24"/>
        </w:rPr>
        <w:t>Zadávací lhůta</w:t>
      </w:r>
      <w:bookmarkEnd w:id="56"/>
      <w:bookmarkEnd w:id="57"/>
    </w:p>
    <w:p w14:paraId="555B5B73" w14:textId="77777777" w:rsidR="008A0D37" w:rsidRPr="00750EB5" w:rsidRDefault="00B00D02" w:rsidP="0075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B00D02">
        <w:rPr>
          <w:rFonts w:ascii="Arial" w:hAnsi="Arial" w:cs="Arial"/>
          <w:bCs/>
          <w:kern w:val="32"/>
          <w:sz w:val="20"/>
          <w:szCs w:val="20"/>
        </w:rPr>
        <w:t xml:space="preserve">Zadavatel stanovuje zadávací lhůtu v délce 3 měsíců od konce lhůty pro podání nabídek. Všichni účastníci jsou do okamžiku uplynutí této lhůty svými nabídkami vázáni.  </w:t>
      </w:r>
    </w:p>
    <w:p w14:paraId="2CD02FDB" w14:textId="77777777" w:rsidR="007E77C6" w:rsidRPr="008A2E3D" w:rsidRDefault="006F0440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bookmarkStart w:id="58" w:name="_Toc121649993"/>
      <w:bookmarkStart w:id="59" w:name="_Toc240353036"/>
      <w:bookmarkStart w:id="60" w:name="_Toc271267057"/>
      <w:r>
        <w:rPr>
          <w:noProof w:val="0"/>
          <w:color w:val="auto"/>
          <w:szCs w:val="24"/>
        </w:rPr>
        <w:t xml:space="preserve"> </w:t>
      </w:r>
      <w:r w:rsidR="00FD4554">
        <w:rPr>
          <w:noProof w:val="0"/>
          <w:color w:val="auto"/>
          <w:szCs w:val="24"/>
        </w:rPr>
        <w:t xml:space="preserve"> </w:t>
      </w:r>
      <w:r w:rsidR="007E77C6" w:rsidRPr="008A2E3D">
        <w:rPr>
          <w:noProof w:val="0"/>
          <w:color w:val="auto"/>
          <w:szCs w:val="24"/>
        </w:rPr>
        <w:t>Práva zadavatele</w:t>
      </w:r>
      <w:bookmarkEnd w:id="58"/>
      <w:bookmarkEnd w:id="59"/>
      <w:bookmarkEnd w:id="60"/>
    </w:p>
    <w:p w14:paraId="49C8BFAC" w14:textId="77777777" w:rsidR="00B00D02" w:rsidRPr="002B5DC3" w:rsidRDefault="00B00D02" w:rsidP="00B00D02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t xml:space="preserve">Zadavatel nebude </w:t>
      </w:r>
      <w:r>
        <w:rPr>
          <w:rFonts w:ascii="Arial" w:hAnsi="Arial" w:cs="Arial"/>
          <w:sz w:val="20"/>
          <w:szCs w:val="20"/>
          <w:lang w:eastAsia="en-US"/>
        </w:rPr>
        <w:t>účastník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ům hradit žádné náklady spojené s účastí v zadávacím řízení. Tyto náklady nesou </w:t>
      </w:r>
      <w:r>
        <w:rPr>
          <w:rFonts w:ascii="Arial" w:hAnsi="Arial" w:cs="Arial"/>
          <w:sz w:val="20"/>
          <w:szCs w:val="20"/>
          <w:lang w:eastAsia="en-US"/>
        </w:rPr>
        <w:t>účastníci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 sami.</w:t>
      </w:r>
    </w:p>
    <w:p w14:paraId="356DFE87" w14:textId="77777777" w:rsidR="00B00D02" w:rsidRPr="002B5DC3" w:rsidRDefault="00B00D02" w:rsidP="00B00D02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t>Zadavatel si vyhrazuje právo zrušit zadávací řízení z</w:t>
      </w:r>
      <w:r>
        <w:rPr>
          <w:rFonts w:ascii="Arial" w:hAnsi="Arial" w:cs="Arial"/>
          <w:sz w:val="20"/>
          <w:szCs w:val="20"/>
          <w:lang w:eastAsia="en-US"/>
        </w:rPr>
        <w:t>e zákonných</w:t>
      </w:r>
      <w:r w:rsidRPr="002B5DC3">
        <w:rPr>
          <w:rFonts w:ascii="Arial" w:hAnsi="Arial" w:cs="Arial"/>
          <w:sz w:val="20"/>
          <w:szCs w:val="20"/>
          <w:lang w:eastAsia="en-US"/>
        </w:rPr>
        <w:t xml:space="preserve"> důvodů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14:paraId="57CA611A" w14:textId="77777777" w:rsidR="008A0D37" w:rsidRPr="00F00439" w:rsidRDefault="00B00D02" w:rsidP="007B38FA">
      <w:pPr>
        <w:spacing w:before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B5DC3">
        <w:rPr>
          <w:rFonts w:ascii="Arial" w:hAnsi="Arial" w:cs="Arial"/>
          <w:sz w:val="20"/>
          <w:szCs w:val="20"/>
          <w:lang w:eastAsia="en-US"/>
        </w:rPr>
        <w:lastRenderedPageBreak/>
        <w:t>Zadavatel si vyhrazuje právo měnit zadávací podmínky do konce lhůty stanovené pro podání nabídek.</w:t>
      </w:r>
    </w:p>
    <w:p w14:paraId="09FBF70B" w14:textId="77777777" w:rsidR="007E77C6" w:rsidRPr="008A2E3D" w:rsidRDefault="00FD4554" w:rsidP="00B234AA">
      <w:pPr>
        <w:pStyle w:val="Nadpis1"/>
        <w:keepNext w:val="0"/>
        <w:keepLines/>
        <w:numPr>
          <w:ilvl w:val="0"/>
          <w:numId w:val="8"/>
        </w:numPr>
        <w:shd w:val="pct5" w:color="auto" w:fill="auto"/>
        <w:spacing w:before="480" w:after="120" w:line="360" w:lineRule="auto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 xml:space="preserve"> </w:t>
      </w:r>
      <w:r w:rsidR="006F0440">
        <w:rPr>
          <w:noProof w:val="0"/>
          <w:color w:val="auto"/>
          <w:szCs w:val="24"/>
        </w:rPr>
        <w:t xml:space="preserve"> </w:t>
      </w:r>
      <w:r>
        <w:rPr>
          <w:noProof w:val="0"/>
          <w:color w:val="auto"/>
          <w:szCs w:val="24"/>
        </w:rPr>
        <w:t xml:space="preserve">Další podmínky </w:t>
      </w:r>
      <w:r w:rsidR="0006122F">
        <w:rPr>
          <w:noProof w:val="0"/>
          <w:color w:val="auto"/>
          <w:szCs w:val="24"/>
        </w:rPr>
        <w:t>zadávacího</w:t>
      </w:r>
      <w:r>
        <w:rPr>
          <w:noProof w:val="0"/>
          <w:color w:val="auto"/>
          <w:szCs w:val="24"/>
        </w:rPr>
        <w:t xml:space="preserve"> řízení a upřesňující požadavky zadavatele</w:t>
      </w:r>
    </w:p>
    <w:p w14:paraId="2241173F" w14:textId="77777777" w:rsidR="00FD4554" w:rsidRPr="00FD4554" w:rsidRDefault="00701008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701008">
        <w:rPr>
          <w:rFonts w:ascii="Arial" w:hAnsi="Arial" w:cs="Arial"/>
          <w:iCs/>
          <w:color w:val="000000"/>
          <w:sz w:val="20"/>
          <w:szCs w:val="20"/>
        </w:rPr>
        <w:t>Zadavatel nepřipouští variantní řešení ani rozdělení zakázky na části.</w:t>
      </w:r>
    </w:p>
    <w:p w14:paraId="362592D8" w14:textId="77777777" w:rsidR="00FD4554" w:rsidRDefault="00FD4554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FD4554">
        <w:rPr>
          <w:rFonts w:ascii="Arial" w:hAnsi="Arial" w:cs="Arial"/>
          <w:iCs/>
          <w:color w:val="000000"/>
          <w:sz w:val="20"/>
          <w:szCs w:val="20"/>
        </w:rPr>
        <w:t xml:space="preserve">Zadavatel si vyhrazuje právo ověřit informace obsažené v nabídce </w:t>
      </w:r>
      <w:r w:rsidR="0006122F">
        <w:rPr>
          <w:rFonts w:ascii="Arial" w:hAnsi="Arial" w:cs="Arial"/>
          <w:iCs/>
          <w:color w:val="000000"/>
          <w:sz w:val="20"/>
          <w:szCs w:val="20"/>
        </w:rPr>
        <w:t>účastníka</w:t>
      </w:r>
      <w:r w:rsidRPr="00FD4554">
        <w:rPr>
          <w:rFonts w:ascii="Arial" w:hAnsi="Arial" w:cs="Arial"/>
          <w:iCs/>
          <w:color w:val="000000"/>
          <w:sz w:val="20"/>
          <w:szCs w:val="20"/>
        </w:rPr>
        <w:t xml:space="preserve"> u třetích osob.</w:t>
      </w:r>
    </w:p>
    <w:p w14:paraId="5A7F42D5" w14:textId="1AD8B184" w:rsidR="00B00D02" w:rsidRPr="00FD4554" w:rsidRDefault="00B00D02" w:rsidP="007B38FA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</w:p>
    <w:p w14:paraId="44518D21" w14:textId="0D76311C" w:rsidR="00951663" w:rsidRDefault="00951663" w:rsidP="00D416C4">
      <w:pPr>
        <w:tabs>
          <w:tab w:val="center" w:pos="1701"/>
          <w:tab w:val="center" w:pos="723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0A46AB29" w14:textId="77777777" w:rsidR="002E6A62" w:rsidRPr="0033054B" w:rsidRDefault="002E6A62" w:rsidP="00D416C4">
      <w:pPr>
        <w:tabs>
          <w:tab w:val="center" w:pos="1701"/>
          <w:tab w:val="center" w:pos="723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sectPr w:rsidR="002E6A62" w:rsidRPr="0033054B" w:rsidSect="00C72776">
      <w:headerReference w:type="default" r:id="rId14"/>
      <w:footerReference w:type="default" r:id="rId15"/>
      <w:pgSz w:w="11906" w:h="16838"/>
      <w:pgMar w:top="1417" w:right="1417" w:bottom="1417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A08D2" w14:textId="77777777" w:rsidR="00C10A3B" w:rsidRDefault="00C10A3B">
      <w:r>
        <w:separator/>
      </w:r>
    </w:p>
  </w:endnote>
  <w:endnote w:type="continuationSeparator" w:id="0">
    <w:p w14:paraId="75946B0E" w14:textId="77777777" w:rsidR="00C10A3B" w:rsidRDefault="00C10A3B">
      <w:r>
        <w:continuationSeparator/>
      </w:r>
    </w:p>
  </w:endnote>
  <w:endnote w:type="continuationNotice" w:id="1">
    <w:p w14:paraId="2D19DA1D" w14:textId="77777777" w:rsidR="00C10A3B" w:rsidRDefault="00C10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CCF4D" w14:textId="77777777" w:rsidR="00C75CC5" w:rsidRDefault="00C75CC5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1A397FD0" w14:textId="77777777" w:rsidR="00C75CC5" w:rsidRPr="0054512C" w:rsidRDefault="00C75CC5" w:rsidP="0054512C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8313FE" wp14:editId="4BA2E412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8B92DC" id="Rectangle 22" o:spid="_x0000_s1026" style="position:absolute;margin-left:-1in;margin-top:31.55pt;width:27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14567D" wp14:editId="7E46CBFA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467BDF" id="Rectangle 18" o:spid="_x0000_s1026" style="position:absolute;margin-left:7in;margin-top:29.65pt;width:2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0C3C77" wp14:editId="59788ACE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7F46A7" id="Rectangle 19" o:spid="_x0000_s1026" style="position:absolute;margin-left:516pt;margin-top:41.65pt;width:2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" stroked="f"/>
          </w:pict>
        </mc:Fallback>
      </mc:AlternateContent>
    </w:r>
    <w:r>
      <w:rPr>
        <w:rFonts w:ascii="Arial" w:hAnsi="Arial" w:cs="Arial"/>
        <w:color w:val="999999"/>
        <w:sz w:val="16"/>
        <w:szCs w:val="16"/>
      </w:rPr>
      <w:tab/>
    </w:r>
  </w:p>
  <w:p w14:paraId="2AE902F0" w14:textId="77777777" w:rsidR="00C75CC5" w:rsidRDefault="00C75CC5" w:rsidP="002F2DFB">
    <w:pPr>
      <w:pStyle w:val="Zpat"/>
      <w:tabs>
        <w:tab w:val="clear" w:pos="4536"/>
        <w:tab w:val="clear" w:pos="9072"/>
      </w:tabs>
      <w:ind w:left="-567"/>
      <w:jc w:val="center"/>
    </w:pPr>
    <w:r>
      <w:rPr>
        <w:rFonts w:ascii="Arial" w:hAnsi="Arial" w:cs="Arial"/>
        <w:sz w:val="18"/>
        <w:szCs w:val="18"/>
      </w:rPr>
      <w:t xml:space="preserve">Strana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PAGE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B23EFD">
      <w:rPr>
        <w:rStyle w:val="slostrnky"/>
        <w:rFonts w:ascii="Arial" w:hAnsi="Arial" w:cs="Arial"/>
        <w:noProof/>
        <w:sz w:val="18"/>
        <w:szCs w:val="18"/>
      </w:rPr>
      <w:t>10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z 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B23EFD">
      <w:rPr>
        <w:rStyle w:val="slostrnky"/>
        <w:rFonts w:ascii="Arial" w:hAnsi="Arial" w:cs="Arial"/>
        <w:noProof/>
        <w:sz w:val="18"/>
        <w:szCs w:val="18"/>
      </w:rPr>
      <w:t>11</w:t>
    </w:r>
    <w:r>
      <w:rPr>
        <w:rStyle w:val="slostrnky"/>
        <w:rFonts w:ascii="Arial" w:hAnsi="Arial" w:cs="Arial"/>
        <w:sz w:val="18"/>
        <w:szCs w:val="18"/>
      </w:rPr>
      <w:fldChar w:fldCharType="end"/>
    </w:r>
  </w:p>
  <w:p w14:paraId="482289C1" w14:textId="77777777" w:rsidR="00C75CC5" w:rsidRPr="008778F0" w:rsidRDefault="00C75CC5" w:rsidP="0054512C">
    <w:pPr>
      <w:pStyle w:val="Zpat"/>
    </w:pPr>
  </w:p>
  <w:p w14:paraId="700B7F69" w14:textId="77777777" w:rsidR="00C75CC5" w:rsidRPr="006E1260" w:rsidRDefault="00C75CC5" w:rsidP="0054512C">
    <w:pPr>
      <w:tabs>
        <w:tab w:val="left" w:pos="4830"/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color w:val="99999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E451A" w14:textId="77777777" w:rsidR="00C10A3B" w:rsidRDefault="00C10A3B">
      <w:r>
        <w:separator/>
      </w:r>
    </w:p>
  </w:footnote>
  <w:footnote w:type="continuationSeparator" w:id="0">
    <w:p w14:paraId="1A79AE63" w14:textId="77777777" w:rsidR="00C10A3B" w:rsidRDefault="00C10A3B">
      <w:r>
        <w:continuationSeparator/>
      </w:r>
    </w:p>
  </w:footnote>
  <w:footnote w:type="continuationNotice" w:id="1">
    <w:p w14:paraId="01D9D036" w14:textId="77777777" w:rsidR="00C10A3B" w:rsidRDefault="00C10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9E351" w14:textId="77777777" w:rsidR="00C75CC5" w:rsidRDefault="00C75CC5" w:rsidP="00D44160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79DAE1CB" wp14:editId="5D152041">
              <wp:simplePos x="0" y="0"/>
              <wp:positionH relativeFrom="page">
                <wp:posOffset>100330</wp:posOffset>
              </wp:positionH>
              <wp:positionV relativeFrom="page">
                <wp:posOffset>100330</wp:posOffset>
              </wp:positionV>
              <wp:extent cx="685800" cy="228600"/>
              <wp:effectExtent l="0" t="0" r="4445" b="4445"/>
              <wp:wrapNone/>
              <wp:docPr id="5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AB10AF" id="Rectangle 21" o:spid="_x0000_s1026" style="position:absolute;margin-left:7.9pt;margin-top:7.9pt;width:54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835307" wp14:editId="5F14FF38">
              <wp:simplePos x="0" y="0"/>
              <wp:positionH relativeFrom="column">
                <wp:posOffset>6444615</wp:posOffset>
              </wp:positionH>
              <wp:positionV relativeFrom="paragraph">
                <wp:posOffset>-252095</wp:posOffset>
              </wp:positionV>
              <wp:extent cx="342900" cy="228600"/>
              <wp:effectExtent l="0" t="0" r="3810" b="4445"/>
              <wp:wrapNone/>
              <wp:docPr id="4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6C81F1" id="Rectangle 17" o:spid="_x0000_s1026" style="position:absolute;margin-left:507.45pt;margin-top:-19.85pt;width:2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85pt;height:41.15pt" o:bullet="t">
        <v:imagedata r:id="rId1" o:title="kostky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1AD7266"/>
    <w:multiLevelType w:val="hybridMultilevel"/>
    <w:tmpl w:val="91F262D6"/>
    <w:lvl w:ilvl="0" w:tplc="993049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952B5"/>
    <w:multiLevelType w:val="multilevel"/>
    <w:tmpl w:val="07BE7C1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973" w:hanging="405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sz w:val="24"/>
      </w:rPr>
    </w:lvl>
  </w:abstractNum>
  <w:abstractNum w:abstractNumId="4" w15:restartNumberingAfterBreak="0">
    <w:nsid w:val="05E835E5"/>
    <w:multiLevelType w:val="hybridMultilevel"/>
    <w:tmpl w:val="7B807A2E"/>
    <w:lvl w:ilvl="0" w:tplc="DCA2BF3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6" w15:restartNumberingAfterBreak="0">
    <w:nsid w:val="0E4F2031"/>
    <w:multiLevelType w:val="hybridMultilevel"/>
    <w:tmpl w:val="5838E32C"/>
    <w:lvl w:ilvl="0" w:tplc="153029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52361"/>
    <w:multiLevelType w:val="hybridMultilevel"/>
    <w:tmpl w:val="022E18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9" w15:restartNumberingAfterBreak="0">
    <w:nsid w:val="12FD245D"/>
    <w:multiLevelType w:val="hybridMultilevel"/>
    <w:tmpl w:val="77DCA85A"/>
    <w:lvl w:ilvl="0" w:tplc="27E6222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64A88"/>
    <w:multiLevelType w:val="multilevel"/>
    <w:tmpl w:val="C21E9922"/>
    <w:lvl w:ilvl="0">
      <w:start w:val="1"/>
      <w:numFmt w:val="bullet"/>
      <w:pStyle w:val="Odrky1rovn"/>
      <w:lvlText w:val="-"/>
      <w:lvlJc w:val="left"/>
      <w:pPr>
        <w:ind w:left="284" w:hanging="284"/>
      </w:pPr>
      <w:rPr>
        <w:rFonts w:ascii="Calibri" w:hAnsi="Calibri" w:hint="default"/>
        <w:sz w:val="22"/>
      </w:rPr>
    </w:lvl>
    <w:lvl w:ilvl="1">
      <w:start w:val="1"/>
      <w:numFmt w:val="bullet"/>
      <w:pStyle w:val="Odrky2rovn"/>
      <w:lvlText w:val="-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Calibri" w:hAnsi="Calibri" w:hint="default"/>
        <w:color w:val="auto"/>
      </w:rPr>
    </w:lvl>
    <w:lvl w:ilvl="3">
      <w:start w:val="1"/>
      <w:numFmt w:val="bullet"/>
      <w:lvlText w:val="-"/>
      <w:lvlJc w:val="left"/>
      <w:pPr>
        <w:ind w:left="1136" w:hanging="284"/>
      </w:pPr>
      <w:rPr>
        <w:rFonts w:ascii="Calibri" w:hAnsi="Calibri" w:hint="default"/>
        <w:color w:val="auto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Calibri" w:hAnsi="Calibri" w:hint="default"/>
        <w:color w:val="auto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Calibri" w:hAnsi="Calibri" w:hint="default"/>
        <w:color w:val="auto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Calibri" w:hAnsi="Calibri" w:hint="default"/>
        <w:color w:val="auto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Calibri" w:hAnsi="Calibri" w:hint="default"/>
        <w:color w:val="auto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Calibri" w:hAnsi="Calibri" w:hint="default"/>
        <w:color w:val="auto"/>
      </w:rPr>
    </w:lvl>
  </w:abstractNum>
  <w:abstractNum w:abstractNumId="11" w15:restartNumberingAfterBreak="0">
    <w:nsid w:val="24CE2B3B"/>
    <w:multiLevelType w:val="multilevel"/>
    <w:tmpl w:val="6706E064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8B1703"/>
    <w:multiLevelType w:val="hybridMultilevel"/>
    <w:tmpl w:val="4AF4FA02"/>
    <w:lvl w:ilvl="0" w:tplc="FC643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F062D2"/>
    <w:multiLevelType w:val="multilevel"/>
    <w:tmpl w:val="67EE82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F272862"/>
    <w:multiLevelType w:val="hybridMultilevel"/>
    <w:tmpl w:val="D0CCA16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0F1A6E"/>
    <w:multiLevelType w:val="hybridMultilevel"/>
    <w:tmpl w:val="F7A05100"/>
    <w:lvl w:ilvl="0" w:tplc="B8F6640E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DABE4AA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B066A5F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AE74332C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6C28D712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4C14132A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192CE42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53B23DBE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F6FCADB4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3D4A7CC1"/>
    <w:multiLevelType w:val="hybridMultilevel"/>
    <w:tmpl w:val="BA7A529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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3163"/>
        </w:tabs>
        <w:ind w:left="3163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42BA12DA"/>
    <w:multiLevelType w:val="hybridMultilevel"/>
    <w:tmpl w:val="C64265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36D2E"/>
    <w:multiLevelType w:val="hybridMultilevel"/>
    <w:tmpl w:val="0D6056BC"/>
    <w:lvl w:ilvl="0" w:tplc="E542C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5A44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AA6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625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E3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F6E9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C5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4C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68E1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47CAE"/>
    <w:multiLevelType w:val="hybridMultilevel"/>
    <w:tmpl w:val="06BCD614"/>
    <w:lvl w:ilvl="0" w:tplc="045A4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F413F"/>
    <w:multiLevelType w:val="hybridMultilevel"/>
    <w:tmpl w:val="8FC4BA00"/>
    <w:lvl w:ilvl="0" w:tplc="FBB01C0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 w15:restartNumberingAfterBreak="0">
    <w:nsid w:val="79713B0F"/>
    <w:multiLevelType w:val="hybridMultilevel"/>
    <w:tmpl w:val="710C4646"/>
    <w:lvl w:ilvl="0" w:tplc="EB34BFA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5"/>
  </w:num>
  <w:num w:numId="5">
    <w:abstractNumId w:val="22"/>
  </w:num>
  <w:num w:numId="6">
    <w:abstractNumId w:val="18"/>
  </w:num>
  <w:num w:numId="7">
    <w:abstractNumId w:val="13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2"/>
  </w:num>
  <w:num w:numId="13">
    <w:abstractNumId w:val="11"/>
  </w:num>
  <w:num w:numId="14">
    <w:abstractNumId w:val="21"/>
  </w:num>
  <w:num w:numId="15">
    <w:abstractNumId w:val="6"/>
  </w:num>
  <w:num w:numId="16">
    <w:abstractNumId w:val="16"/>
  </w:num>
  <w:num w:numId="17">
    <w:abstractNumId w:val="9"/>
  </w:num>
  <w:num w:numId="18">
    <w:abstractNumId w:val="14"/>
  </w:num>
  <w:num w:numId="19">
    <w:abstractNumId w:val="23"/>
  </w:num>
  <w:num w:numId="20">
    <w:abstractNumId w:val="12"/>
  </w:num>
  <w:num w:numId="21">
    <w:abstractNumId w:val="4"/>
  </w:num>
  <w:num w:numId="22">
    <w:abstractNumId w:val="20"/>
  </w:num>
  <w:num w:numId="23">
    <w:abstractNumId w:val="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stislav Gnida">
    <w15:presenceInfo w15:providerId="Windows Live" w15:userId="5fb78c613d119a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E3"/>
    <w:rsid w:val="00000696"/>
    <w:rsid w:val="000023B9"/>
    <w:rsid w:val="00003375"/>
    <w:rsid w:val="00004530"/>
    <w:rsid w:val="00010930"/>
    <w:rsid w:val="00012682"/>
    <w:rsid w:val="00014E96"/>
    <w:rsid w:val="0001501C"/>
    <w:rsid w:val="0001731A"/>
    <w:rsid w:val="0002100F"/>
    <w:rsid w:val="00024DA6"/>
    <w:rsid w:val="00026D7B"/>
    <w:rsid w:val="00031C98"/>
    <w:rsid w:val="00031FCA"/>
    <w:rsid w:val="00034092"/>
    <w:rsid w:val="000436BC"/>
    <w:rsid w:val="00043931"/>
    <w:rsid w:val="000444B1"/>
    <w:rsid w:val="0004461F"/>
    <w:rsid w:val="00044D38"/>
    <w:rsid w:val="00052120"/>
    <w:rsid w:val="00053011"/>
    <w:rsid w:val="000545B1"/>
    <w:rsid w:val="000555CD"/>
    <w:rsid w:val="000560C9"/>
    <w:rsid w:val="00060C12"/>
    <w:rsid w:val="0006122F"/>
    <w:rsid w:val="00061EE0"/>
    <w:rsid w:val="0006520A"/>
    <w:rsid w:val="00065E3D"/>
    <w:rsid w:val="0007058D"/>
    <w:rsid w:val="00070984"/>
    <w:rsid w:val="00070C75"/>
    <w:rsid w:val="000717C6"/>
    <w:rsid w:val="0007248B"/>
    <w:rsid w:val="00072CB3"/>
    <w:rsid w:val="0007322E"/>
    <w:rsid w:val="00074D88"/>
    <w:rsid w:val="00076060"/>
    <w:rsid w:val="000800FA"/>
    <w:rsid w:val="0008107C"/>
    <w:rsid w:val="000818D3"/>
    <w:rsid w:val="00083F5E"/>
    <w:rsid w:val="0008619C"/>
    <w:rsid w:val="00090F34"/>
    <w:rsid w:val="00093D2F"/>
    <w:rsid w:val="00093E19"/>
    <w:rsid w:val="00097BFC"/>
    <w:rsid w:val="00097E9A"/>
    <w:rsid w:val="000A3D46"/>
    <w:rsid w:val="000A509B"/>
    <w:rsid w:val="000A529E"/>
    <w:rsid w:val="000A67AE"/>
    <w:rsid w:val="000A6C85"/>
    <w:rsid w:val="000A774E"/>
    <w:rsid w:val="000B3A92"/>
    <w:rsid w:val="000B52C0"/>
    <w:rsid w:val="000B588F"/>
    <w:rsid w:val="000B5F64"/>
    <w:rsid w:val="000C5372"/>
    <w:rsid w:val="000C6732"/>
    <w:rsid w:val="000C7B4E"/>
    <w:rsid w:val="000D0566"/>
    <w:rsid w:val="000D12C7"/>
    <w:rsid w:val="000D1BBD"/>
    <w:rsid w:val="000D1C40"/>
    <w:rsid w:val="000D5575"/>
    <w:rsid w:val="000D5C87"/>
    <w:rsid w:val="000D5D91"/>
    <w:rsid w:val="000D6150"/>
    <w:rsid w:val="000D684A"/>
    <w:rsid w:val="000E2615"/>
    <w:rsid w:val="000E3B90"/>
    <w:rsid w:val="000E5181"/>
    <w:rsid w:val="000E76EF"/>
    <w:rsid w:val="000F113C"/>
    <w:rsid w:val="000F25DA"/>
    <w:rsid w:val="000F2950"/>
    <w:rsid w:val="000F2D20"/>
    <w:rsid w:val="000F510A"/>
    <w:rsid w:val="000F5570"/>
    <w:rsid w:val="000F59C3"/>
    <w:rsid w:val="000F601F"/>
    <w:rsid w:val="000F69EC"/>
    <w:rsid w:val="000F7CA2"/>
    <w:rsid w:val="00100716"/>
    <w:rsid w:val="00100736"/>
    <w:rsid w:val="00100DA7"/>
    <w:rsid w:val="001010FA"/>
    <w:rsid w:val="00103881"/>
    <w:rsid w:val="00105FBE"/>
    <w:rsid w:val="00106144"/>
    <w:rsid w:val="0010627C"/>
    <w:rsid w:val="00106528"/>
    <w:rsid w:val="00106FF1"/>
    <w:rsid w:val="00107B94"/>
    <w:rsid w:val="00107DAA"/>
    <w:rsid w:val="001112C3"/>
    <w:rsid w:val="00111998"/>
    <w:rsid w:val="0011365A"/>
    <w:rsid w:val="00114E47"/>
    <w:rsid w:val="00115B14"/>
    <w:rsid w:val="0012060C"/>
    <w:rsid w:val="001217D0"/>
    <w:rsid w:val="001269B8"/>
    <w:rsid w:val="00126F08"/>
    <w:rsid w:val="0013110F"/>
    <w:rsid w:val="0013171B"/>
    <w:rsid w:val="0013351E"/>
    <w:rsid w:val="0013592C"/>
    <w:rsid w:val="00135FDD"/>
    <w:rsid w:val="00136FEC"/>
    <w:rsid w:val="00142586"/>
    <w:rsid w:val="001427E5"/>
    <w:rsid w:val="00142F8B"/>
    <w:rsid w:val="00143AA0"/>
    <w:rsid w:val="001440C6"/>
    <w:rsid w:val="00145C77"/>
    <w:rsid w:val="00146EE7"/>
    <w:rsid w:val="00147FEF"/>
    <w:rsid w:val="00151DF6"/>
    <w:rsid w:val="00152050"/>
    <w:rsid w:val="001525A6"/>
    <w:rsid w:val="00155E1A"/>
    <w:rsid w:val="00164C66"/>
    <w:rsid w:val="00165733"/>
    <w:rsid w:val="00166400"/>
    <w:rsid w:val="00166794"/>
    <w:rsid w:val="0016793C"/>
    <w:rsid w:val="001679A8"/>
    <w:rsid w:val="00167B7A"/>
    <w:rsid w:val="00170A70"/>
    <w:rsid w:val="00171485"/>
    <w:rsid w:val="00174431"/>
    <w:rsid w:val="00174753"/>
    <w:rsid w:val="00175161"/>
    <w:rsid w:val="00175279"/>
    <w:rsid w:val="00176447"/>
    <w:rsid w:val="001804A7"/>
    <w:rsid w:val="00184695"/>
    <w:rsid w:val="001850FD"/>
    <w:rsid w:val="0018608D"/>
    <w:rsid w:val="001905C9"/>
    <w:rsid w:val="00191B33"/>
    <w:rsid w:val="00192A16"/>
    <w:rsid w:val="00193353"/>
    <w:rsid w:val="001952A3"/>
    <w:rsid w:val="001A0246"/>
    <w:rsid w:val="001A1435"/>
    <w:rsid w:val="001A1F76"/>
    <w:rsid w:val="001A21BC"/>
    <w:rsid w:val="001B2FA1"/>
    <w:rsid w:val="001B3743"/>
    <w:rsid w:val="001C0072"/>
    <w:rsid w:val="001C02C8"/>
    <w:rsid w:val="001C033D"/>
    <w:rsid w:val="001C24FA"/>
    <w:rsid w:val="001C4509"/>
    <w:rsid w:val="001C4ACE"/>
    <w:rsid w:val="001C7946"/>
    <w:rsid w:val="001D29CB"/>
    <w:rsid w:val="001D3941"/>
    <w:rsid w:val="001D3E8C"/>
    <w:rsid w:val="001D4755"/>
    <w:rsid w:val="001D6AA8"/>
    <w:rsid w:val="001D6CBC"/>
    <w:rsid w:val="001D7C81"/>
    <w:rsid w:val="001E10B0"/>
    <w:rsid w:val="001E1B4A"/>
    <w:rsid w:val="001E65F5"/>
    <w:rsid w:val="001E6ED8"/>
    <w:rsid w:val="001E6F8F"/>
    <w:rsid w:val="001F1005"/>
    <w:rsid w:val="001F14E8"/>
    <w:rsid w:val="001F2831"/>
    <w:rsid w:val="001F4894"/>
    <w:rsid w:val="001F5D2D"/>
    <w:rsid w:val="001F6828"/>
    <w:rsid w:val="001F6A59"/>
    <w:rsid w:val="001F78D9"/>
    <w:rsid w:val="00200CE5"/>
    <w:rsid w:val="0020146C"/>
    <w:rsid w:val="00201A92"/>
    <w:rsid w:val="00201DBD"/>
    <w:rsid w:val="002028BD"/>
    <w:rsid w:val="00202ED2"/>
    <w:rsid w:val="00205017"/>
    <w:rsid w:val="00207BBF"/>
    <w:rsid w:val="00210F5C"/>
    <w:rsid w:val="0021179D"/>
    <w:rsid w:val="00211B83"/>
    <w:rsid w:val="00211ECF"/>
    <w:rsid w:val="00213EC0"/>
    <w:rsid w:val="0021592A"/>
    <w:rsid w:val="00215CCD"/>
    <w:rsid w:val="00216F5C"/>
    <w:rsid w:val="00217EB8"/>
    <w:rsid w:val="002209F5"/>
    <w:rsid w:val="00220DB1"/>
    <w:rsid w:val="002212C9"/>
    <w:rsid w:val="0022239B"/>
    <w:rsid w:val="002237B7"/>
    <w:rsid w:val="00224BEC"/>
    <w:rsid w:val="0022628D"/>
    <w:rsid w:val="0022727A"/>
    <w:rsid w:val="002274F2"/>
    <w:rsid w:val="00227A80"/>
    <w:rsid w:val="00227F30"/>
    <w:rsid w:val="002311A2"/>
    <w:rsid w:val="002346EB"/>
    <w:rsid w:val="002350C3"/>
    <w:rsid w:val="00235162"/>
    <w:rsid w:val="00235190"/>
    <w:rsid w:val="002404D2"/>
    <w:rsid w:val="0024187A"/>
    <w:rsid w:val="00241B50"/>
    <w:rsid w:val="00241B95"/>
    <w:rsid w:val="0024238D"/>
    <w:rsid w:val="00242EC9"/>
    <w:rsid w:val="00244C03"/>
    <w:rsid w:val="00244DE9"/>
    <w:rsid w:val="00244E2C"/>
    <w:rsid w:val="00246B55"/>
    <w:rsid w:val="002514CA"/>
    <w:rsid w:val="0025333E"/>
    <w:rsid w:val="00253573"/>
    <w:rsid w:val="00253A98"/>
    <w:rsid w:val="00255B30"/>
    <w:rsid w:val="00256A09"/>
    <w:rsid w:val="00257FED"/>
    <w:rsid w:val="00260AF4"/>
    <w:rsid w:val="00262F10"/>
    <w:rsid w:val="00265487"/>
    <w:rsid w:val="00265FBD"/>
    <w:rsid w:val="002667CC"/>
    <w:rsid w:val="00266AF3"/>
    <w:rsid w:val="00273C6B"/>
    <w:rsid w:val="002748C8"/>
    <w:rsid w:val="002748FE"/>
    <w:rsid w:val="00275F2E"/>
    <w:rsid w:val="002813BC"/>
    <w:rsid w:val="002848A8"/>
    <w:rsid w:val="00286E34"/>
    <w:rsid w:val="00290FD7"/>
    <w:rsid w:val="002916A6"/>
    <w:rsid w:val="00291990"/>
    <w:rsid w:val="00292365"/>
    <w:rsid w:val="00292E59"/>
    <w:rsid w:val="002934B3"/>
    <w:rsid w:val="002958C2"/>
    <w:rsid w:val="002A064F"/>
    <w:rsid w:val="002A09EC"/>
    <w:rsid w:val="002A2108"/>
    <w:rsid w:val="002A2CA4"/>
    <w:rsid w:val="002B0D66"/>
    <w:rsid w:val="002B1A08"/>
    <w:rsid w:val="002B4C05"/>
    <w:rsid w:val="002B5799"/>
    <w:rsid w:val="002B7CF9"/>
    <w:rsid w:val="002B7DCC"/>
    <w:rsid w:val="002C0318"/>
    <w:rsid w:val="002C0EB7"/>
    <w:rsid w:val="002C1275"/>
    <w:rsid w:val="002C4E27"/>
    <w:rsid w:val="002D1994"/>
    <w:rsid w:val="002D21BA"/>
    <w:rsid w:val="002D2361"/>
    <w:rsid w:val="002D348D"/>
    <w:rsid w:val="002D3555"/>
    <w:rsid w:val="002D37C4"/>
    <w:rsid w:val="002D4A41"/>
    <w:rsid w:val="002D5BE5"/>
    <w:rsid w:val="002D6004"/>
    <w:rsid w:val="002D6F38"/>
    <w:rsid w:val="002D7009"/>
    <w:rsid w:val="002D7752"/>
    <w:rsid w:val="002E0046"/>
    <w:rsid w:val="002E2C01"/>
    <w:rsid w:val="002E3DBF"/>
    <w:rsid w:val="002E66F6"/>
    <w:rsid w:val="002E6A62"/>
    <w:rsid w:val="002E7534"/>
    <w:rsid w:val="002E7B00"/>
    <w:rsid w:val="002F23F5"/>
    <w:rsid w:val="002F27CA"/>
    <w:rsid w:val="002F2DFB"/>
    <w:rsid w:val="002F790F"/>
    <w:rsid w:val="0030014F"/>
    <w:rsid w:val="00300274"/>
    <w:rsid w:val="0030340B"/>
    <w:rsid w:val="00305CF7"/>
    <w:rsid w:val="0030610E"/>
    <w:rsid w:val="00306AD7"/>
    <w:rsid w:val="00310ABE"/>
    <w:rsid w:val="00310F35"/>
    <w:rsid w:val="00311FE2"/>
    <w:rsid w:val="003131D9"/>
    <w:rsid w:val="00313458"/>
    <w:rsid w:val="00313A88"/>
    <w:rsid w:val="00313A8F"/>
    <w:rsid w:val="0031415E"/>
    <w:rsid w:val="003143F3"/>
    <w:rsid w:val="003154D0"/>
    <w:rsid w:val="003202FA"/>
    <w:rsid w:val="00326274"/>
    <w:rsid w:val="00326CA0"/>
    <w:rsid w:val="00326F98"/>
    <w:rsid w:val="00327890"/>
    <w:rsid w:val="0033043D"/>
    <w:rsid w:val="0033054B"/>
    <w:rsid w:val="003314A1"/>
    <w:rsid w:val="00332878"/>
    <w:rsid w:val="00333812"/>
    <w:rsid w:val="0033382E"/>
    <w:rsid w:val="0033398B"/>
    <w:rsid w:val="00333CA8"/>
    <w:rsid w:val="00334879"/>
    <w:rsid w:val="00334CC1"/>
    <w:rsid w:val="00337351"/>
    <w:rsid w:val="00337946"/>
    <w:rsid w:val="003408FF"/>
    <w:rsid w:val="00342B80"/>
    <w:rsid w:val="00346BAD"/>
    <w:rsid w:val="00347DA1"/>
    <w:rsid w:val="003509B4"/>
    <w:rsid w:val="00352F19"/>
    <w:rsid w:val="003533EE"/>
    <w:rsid w:val="00353B59"/>
    <w:rsid w:val="00354D5B"/>
    <w:rsid w:val="00354E8A"/>
    <w:rsid w:val="00357CF5"/>
    <w:rsid w:val="0036280C"/>
    <w:rsid w:val="00363332"/>
    <w:rsid w:val="00363517"/>
    <w:rsid w:val="0036371D"/>
    <w:rsid w:val="00366050"/>
    <w:rsid w:val="0037014D"/>
    <w:rsid w:val="00370947"/>
    <w:rsid w:val="00370D58"/>
    <w:rsid w:val="00372C0C"/>
    <w:rsid w:val="00373CE0"/>
    <w:rsid w:val="00373E95"/>
    <w:rsid w:val="0037554F"/>
    <w:rsid w:val="00375962"/>
    <w:rsid w:val="00376DF5"/>
    <w:rsid w:val="00380825"/>
    <w:rsid w:val="00380E8B"/>
    <w:rsid w:val="003832A7"/>
    <w:rsid w:val="00383892"/>
    <w:rsid w:val="00384908"/>
    <w:rsid w:val="00385886"/>
    <w:rsid w:val="003866F8"/>
    <w:rsid w:val="0038715B"/>
    <w:rsid w:val="00390184"/>
    <w:rsid w:val="00391B44"/>
    <w:rsid w:val="0039453B"/>
    <w:rsid w:val="0039556C"/>
    <w:rsid w:val="003955D4"/>
    <w:rsid w:val="003964D3"/>
    <w:rsid w:val="00396CD3"/>
    <w:rsid w:val="00397499"/>
    <w:rsid w:val="00397855"/>
    <w:rsid w:val="003A36D1"/>
    <w:rsid w:val="003A3719"/>
    <w:rsid w:val="003A3950"/>
    <w:rsid w:val="003A478F"/>
    <w:rsid w:val="003A7611"/>
    <w:rsid w:val="003B0686"/>
    <w:rsid w:val="003B0D60"/>
    <w:rsid w:val="003B0FD3"/>
    <w:rsid w:val="003B543E"/>
    <w:rsid w:val="003B5A55"/>
    <w:rsid w:val="003C231B"/>
    <w:rsid w:val="003C5618"/>
    <w:rsid w:val="003C6296"/>
    <w:rsid w:val="003C6B70"/>
    <w:rsid w:val="003C6BA2"/>
    <w:rsid w:val="003C7470"/>
    <w:rsid w:val="003D158C"/>
    <w:rsid w:val="003D7BB4"/>
    <w:rsid w:val="003E06F3"/>
    <w:rsid w:val="003E17ED"/>
    <w:rsid w:val="003E321C"/>
    <w:rsid w:val="003E6CBC"/>
    <w:rsid w:val="003E7DFD"/>
    <w:rsid w:val="003F36DD"/>
    <w:rsid w:val="003F4416"/>
    <w:rsid w:val="003F4FA7"/>
    <w:rsid w:val="003F5491"/>
    <w:rsid w:val="004022C4"/>
    <w:rsid w:val="004032CB"/>
    <w:rsid w:val="00404FC0"/>
    <w:rsid w:val="00405883"/>
    <w:rsid w:val="00405ABA"/>
    <w:rsid w:val="00405D7F"/>
    <w:rsid w:val="00405DE4"/>
    <w:rsid w:val="00416386"/>
    <w:rsid w:val="004202CD"/>
    <w:rsid w:val="00421675"/>
    <w:rsid w:val="00423ECE"/>
    <w:rsid w:val="004244E0"/>
    <w:rsid w:val="00426DF6"/>
    <w:rsid w:val="00430306"/>
    <w:rsid w:val="00430639"/>
    <w:rsid w:val="00431843"/>
    <w:rsid w:val="004318DB"/>
    <w:rsid w:val="004324AC"/>
    <w:rsid w:val="00434CAA"/>
    <w:rsid w:val="0043527B"/>
    <w:rsid w:val="00435449"/>
    <w:rsid w:val="0044124D"/>
    <w:rsid w:val="0044269E"/>
    <w:rsid w:val="004440C7"/>
    <w:rsid w:val="004444AE"/>
    <w:rsid w:val="004446DD"/>
    <w:rsid w:val="0044550E"/>
    <w:rsid w:val="0044740B"/>
    <w:rsid w:val="00447B55"/>
    <w:rsid w:val="00452004"/>
    <w:rsid w:val="0045352E"/>
    <w:rsid w:val="0045367A"/>
    <w:rsid w:val="00453991"/>
    <w:rsid w:val="00455D33"/>
    <w:rsid w:val="00456E21"/>
    <w:rsid w:val="00456F91"/>
    <w:rsid w:val="00457369"/>
    <w:rsid w:val="00457717"/>
    <w:rsid w:val="004600BD"/>
    <w:rsid w:val="0046195B"/>
    <w:rsid w:val="004620C1"/>
    <w:rsid w:val="00462C7C"/>
    <w:rsid w:val="0046412D"/>
    <w:rsid w:val="00464CE4"/>
    <w:rsid w:val="00465686"/>
    <w:rsid w:val="00466C99"/>
    <w:rsid w:val="00466CBE"/>
    <w:rsid w:val="00467B88"/>
    <w:rsid w:val="004709F3"/>
    <w:rsid w:val="004718C9"/>
    <w:rsid w:val="00472EAB"/>
    <w:rsid w:val="00473D18"/>
    <w:rsid w:val="004743B4"/>
    <w:rsid w:val="004769A0"/>
    <w:rsid w:val="00477429"/>
    <w:rsid w:val="0048056C"/>
    <w:rsid w:val="00482DA9"/>
    <w:rsid w:val="00483E42"/>
    <w:rsid w:val="00484589"/>
    <w:rsid w:val="00484DB3"/>
    <w:rsid w:val="00484E8F"/>
    <w:rsid w:val="004862AF"/>
    <w:rsid w:val="0048691F"/>
    <w:rsid w:val="004905A2"/>
    <w:rsid w:val="00490EE2"/>
    <w:rsid w:val="00491954"/>
    <w:rsid w:val="00491FD9"/>
    <w:rsid w:val="0049213B"/>
    <w:rsid w:val="004922AD"/>
    <w:rsid w:val="004936D0"/>
    <w:rsid w:val="00493B03"/>
    <w:rsid w:val="00494A83"/>
    <w:rsid w:val="00495456"/>
    <w:rsid w:val="004A0B46"/>
    <w:rsid w:val="004A0DDE"/>
    <w:rsid w:val="004A27A7"/>
    <w:rsid w:val="004A2D0B"/>
    <w:rsid w:val="004A45B6"/>
    <w:rsid w:val="004A497E"/>
    <w:rsid w:val="004A49D5"/>
    <w:rsid w:val="004C3736"/>
    <w:rsid w:val="004C3900"/>
    <w:rsid w:val="004C5899"/>
    <w:rsid w:val="004C694D"/>
    <w:rsid w:val="004C7B94"/>
    <w:rsid w:val="004D12D9"/>
    <w:rsid w:val="004D1EDC"/>
    <w:rsid w:val="004D704D"/>
    <w:rsid w:val="004E1C28"/>
    <w:rsid w:val="004E2B40"/>
    <w:rsid w:val="004E34CD"/>
    <w:rsid w:val="004E3BB4"/>
    <w:rsid w:val="004E4C24"/>
    <w:rsid w:val="004E4D6A"/>
    <w:rsid w:val="004F1578"/>
    <w:rsid w:val="004F2CE0"/>
    <w:rsid w:val="004F794A"/>
    <w:rsid w:val="00500485"/>
    <w:rsid w:val="005020FE"/>
    <w:rsid w:val="00502697"/>
    <w:rsid w:val="005041F0"/>
    <w:rsid w:val="00504544"/>
    <w:rsid w:val="00505799"/>
    <w:rsid w:val="005062F6"/>
    <w:rsid w:val="00506947"/>
    <w:rsid w:val="00506F96"/>
    <w:rsid w:val="00510837"/>
    <w:rsid w:val="005115DE"/>
    <w:rsid w:val="0051259C"/>
    <w:rsid w:val="005125E1"/>
    <w:rsid w:val="00512B91"/>
    <w:rsid w:val="0051403F"/>
    <w:rsid w:val="00514A9E"/>
    <w:rsid w:val="0051683B"/>
    <w:rsid w:val="00516918"/>
    <w:rsid w:val="005263C9"/>
    <w:rsid w:val="00526947"/>
    <w:rsid w:val="00530585"/>
    <w:rsid w:val="005309FB"/>
    <w:rsid w:val="0053207A"/>
    <w:rsid w:val="00533A75"/>
    <w:rsid w:val="00535D03"/>
    <w:rsid w:val="00540D7B"/>
    <w:rsid w:val="005413AF"/>
    <w:rsid w:val="005428CE"/>
    <w:rsid w:val="005438B2"/>
    <w:rsid w:val="0054402F"/>
    <w:rsid w:val="0054512C"/>
    <w:rsid w:val="00546F83"/>
    <w:rsid w:val="00551001"/>
    <w:rsid w:val="00551CE7"/>
    <w:rsid w:val="005525F5"/>
    <w:rsid w:val="00552E00"/>
    <w:rsid w:val="00554A27"/>
    <w:rsid w:val="00554D79"/>
    <w:rsid w:val="00555E61"/>
    <w:rsid w:val="00556B04"/>
    <w:rsid w:val="005577C0"/>
    <w:rsid w:val="005605E2"/>
    <w:rsid w:val="0056232E"/>
    <w:rsid w:val="005626DB"/>
    <w:rsid w:val="00564B7C"/>
    <w:rsid w:val="00566197"/>
    <w:rsid w:val="00566D22"/>
    <w:rsid w:val="0057035A"/>
    <w:rsid w:val="00570E51"/>
    <w:rsid w:val="005732BE"/>
    <w:rsid w:val="0057368B"/>
    <w:rsid w:val="00576920"/>
    <w:rsid w:val="00576A38"/>
    <w:rsid w:val="00580288"/>
    <w:rsid w:val="00582438"/>
    <w:rsid w:val="0058325E"/>
    <w:rsid w:val="005853C6"/>
    <w:rsid w:val="005914D2"/>
    <w:rsid w:val="005923AC"/>
    <w:rsid w:val="005940C7"/>
    <w:rsid w:val="00594F4C"/>
    <w:rsid w:val="00596BCD"/>
    <w:rsid w:val="005A087C"/>
    <w:rsid w:val="005A3921"/>
    <w:rsid w:val="005A3A8D"/>
    <w:rsid w:val="005A478D"/>
    <w:rsid w:val="005A61FB"/>
    <w:rsid w:val="005B0A30"/>
    <w:rsid w:val="005B317C"/>
    <w:rsid w:val="005B3E2C"/>
    <w:rsid w:val="005B48C1"/>
    <w:rsid w:val="005B6B81"/>
    <w:rsid w:val="005C03F3"/>
    <w:rsid w:val="005C062D"/>
    <w:rsid w:val="005C3961"/>
    <w:rsid w:val="005C4D9B"/>
    <w:rsid w:val="005C4FFB"/>
    <w:rsid w:val="005D0742"/>
    <w:rsid w:val="005D0CD4"/>
    <w:rsid w:val="005D0E49"/>
    <w:rsid w:val="005D104A"/>
    <w:rsid w:val="005D1262"/>
    <w:rsid w:val="005D2B12"/>
    <w:rsid w:val="005D392B"/>
    <w:rsid w:val="005D3F9A"/>
    <w:rsid w:val="005E1253"/>
    <w:rsid w:val="005E3238"/>
    <w:rsid w:val="005E5E15"/>
    <w:rsid w:val="005E7442"/>
    <w:rsid w:val="005F13EA"/>
    <w:rsid w:val="005F58D7"/>
    <w:rsid w:val="006051CB"/>
    <w:rsid w:val="00605675"/>
    <w:rsid w:val="00606066"/>
    <w:rsid w:val="00607619"/>
    <w:rsid w:val="006079A5"/>
    <w:rsid w:val="00610256"/>
    <w:rsid w:val="00617A70"/>
    <w:rsid w:val="00622592"/>
    <w:rsid w:val="00623763"/>
    <w:rsid w:val="00623895"/>
    <w:rsid w:val="006244BB"/>
    <w:rsid w:val="00624552"/>
    <w:rsid w:val="006248D9"/>
    <w:rsid w:val="006250E5"/>
    <w:rsid w:val="006253EB"/>
    <w:rsid w:val="00630D12"/>
    <w:rsid w:val="00630F40"/>
    <w:rsid w:val="00631256"/>
    <w:rsid w:val="00632FAE"/>
    <w:rsid w:val="00633736"/>
    <w:rsid w:val="00633C3A"/>
    <w:rsid w:val="0063606E"/>
    <w:rsid w:val="006369E4"/>
    <w:rsid w:val="00640750"/>
    <w:rsid w:val="00640C83"/>
    <w:rsid w:val="00642849"/>
    <w:rsid w:val="00643A23"/>
    <w:rsid w:val="00645763"/>
    <w:rsid w:val="00645E78"/>
    <w:rsid w:val="006464DB"/>
    <w:rsid w:val="00647AD9"/>
    <w:rsid w:val="00651308"/>
    <w:rsid w:val="0065298F"/>
    <w:rsid w:val="00653BB6"/>
    <w:rsid w:val="0065402D"/>
    <w:rsid w:val="00655AFE"/>
    <w:rsid w:val="00656215"/>
    <w:rsid w:val="00657478"/>
    <w:rsid w:val="0066263F"/>
    <w:rsid w:val="006627CE"/>
    <w:rsid w:val="00664653"/>
    <w:rsid w:val="006648C8"/>
    <w:rsid w:val="00670C12"/>
    <w:rsid w:val="00670CC4"/>
    <w:rsid w:val="006722B3"/>
    <w:rsid w:val="006725D8"/>
    <w:rsid w:val="0067299F"/>
    <w:rsid w:val="00673A3D"/>
    <w:rsid w:val="006745BE"/>
    <w:rsid w:val="006760EB"/>
    <w:rsid w:val="00676280"/>
    <w:rsid w:val="00676616"/>
    <w:rsid w:val="006812A6"/>
    <w:rsid w:val="00682D35"/>
    <w:rsid w:val="006907E0"/>
    <w:rsid w:val="00690D65"/>
    <w:rsid w:val="00694698"/>
    <w:rsid w:val="00695232"/>
    <w:rsid w:val="00696049"/>
    <w:rsid w:val="00696BC2"/>
    <w:rsid w:val="006A3FA0"/>
    <w:rsid w:val="006A502F"/>
    <w:rsid w:val="006A560C"/>
    <w:rsid w:val="006A57A5"/>
    <w:rsid w:val="006A5974"/>
    <w:rsid w:val="006A749B"/>
    <w:rsid w:val="006B4C2D"/>
    <w:rsid w:val="006B4E34"/>
    <w:rsid w:val="006B571C"/>
    <w:rsid w:val="006B5767"/>
    <w:rsid w:val="006B7185"/>
    <w:rsid w:val="006B728D"/>
    <w:rsid w:val="006B7B94"/>
    <w:rsid w:val="006C092C"/>
    <w:rsid w:val="006C2B0E"/>
    <w:rsid w:val="006C4280"/>
    <w:rsid w:val="006C62F2"/>
    <w:rsid w:val="006C7F57"/>
    <w:rsid w:val="006D01F0"/>
    <w:rsid w:val="006D3525"/>
    <w:rsid w:val="006D5088"/>
    <w:rsid w:val="006E1260"/>
    <w:rsid w:val="006E1D06"/>
    <w:rsid w:val="006E38E7"/>
    <w:rsid w:val="006E70D6"/>
    <w:rsid w:val="006F0440"/>
    <w:rsid w:val="006F1A0E"/>
    <w:rsid w:val="006F1CC8"/>
    <w:rsid w:val="006F6B0C"/>
    <w:rsid w:val="006F70AE"/>
    <w:rsid w:val="00700618"/>
    <w:rsid w:val="00700AB6"/>
    <w:rsid w:val="00701008"/>
    <w:rsid w:val="00703954"/>
    <w:rsid w:val="00703CF6"/>
    <w:rsid w:val="007052B0"/>
    <w:rsid w:val="0070582E"/>
    <w:rsid w:val="0071030D"/>
    <w:rsid w:val="00712584"/>
    <w:rsid w:val="0071360A"/>
    <w:rsid w:val="00713F69"/>
    <w:rsid w:val="007149E1"/>
    <w:rsid w:val="0071524A"/>
    <w:rsid w:val="0071525E"/>
    <w:rsid w:val="00721F37"/>
    <w:rsid w:val="00722AC0"/>
    <w:rsid w:val="0072326F"/>
    <w:rsid w:val="00723E48"/>
    <w:rsid w:val="00725D9E"/>
    <w:rsid w:val="00726E31"/>
    <w:rsid w:val="00727F79"/>
    <w:rsid w:val="007316C8"/>
    <w:rsid w:val="00731B6F"/>
    <w:rsid w:val="00732493"/>
    <w:rsid w:val="00732E78"/>
    <w:rsid w:val="007336B2"/>
    <w:rsid w:val="00735040"/>
    <w:rsid w:val="007358DD"/>
    <w:rsid w:val="00735FBF"/>
    <w:rsid w:val="00736778"/>
    <w:rsid w:val="007367DE"/>
    <w:rsid w:val="007371CD"/>
    <w:rsid w:val="00741945"/>
    <w:rsid w:val="007428F8"/>
    <w:rsid w:val="00742EE0"/>
    <w:rsid w:val="007431C2"/>
    <w:rsid w:val="00745732"/>
    <w:rsid w:val="00747619"/>
    <w:rsid w:val="00750EB5"/>
    <w:rsid w:val="00751335"/>
    <w:rsid w:val="0075224E"/>
    <w:rsid w:val="00752563"/>
    <w:rsid w:val="0075348B"/>
    <w:rsid w:val="00753A70"/>
    <w:rsid w:val="00754AE1"/>
    <w:rsid w:val="007579A9"/>
    <w:rsid w:val="00761575"/>
    <w:rsid w:val="007628AC"/>
    <w:rsid w:val="007648AF"/>
    <w:rsid w:val="00764D42"/>
    <w:rsid w:val="00767215"/>
    <w:rsid w:val="00767FCE"/>
    <w:rsid w:val="00773B3B"/>
    <w:rsid w:val="007743D0"/>
    <w:rsid w:val="007762BD"/>
    <w:rsid w:val="007776B0"/>
    <w:rsid w:val="00777EEB"/>
    <w:rsid w:val="00780173"/>
    <w:rsid w:val="007808FD"/>
    <w:rsid w:val="00783757"/>
    <w:rsid w:val="007838E5"/>
    <w:rsid w:val="007840F8"/>
    <w:rsid w:val="00785083"/>
    <w:rsid w:val="007902B5"/>
    <w:rsid w:val="007906AB"/>
    <w:rsid w:val="00790917"/>
    <w:rsid w:val="00793821"/>
    <w:rsid w:val="00795F30"/>
    <w:rsid w:val="007A31E0"/>
    <w:rsid w:val="007A668B"/>
    <w:rsid w:val="007A7563"/>
    <w:rsid w:val="007B03FD"/>
    <w:rsid w:val="007B216C"/>
    <w:rsid w:val="007B24E6"/>
    <w:rsid w:val="007B2D1E"/>
    <w:rsid w:val="007B38FA"/>
    <w:rsid w:val="007B4369"/>
    <w:rsid w:val="007B6495"/>
    <w:rsid w:val="007B6837"/>
    <w:rsid w:val="007B774D"/>
    <w:rsid w:val="007C0054"/>
    <w:rsid w:val="007C3AB9"/>
    <w:rsid w:val="007C608D"/>
    <w:rsid w:val="007C7104"/>
    <w:rsid w:val="007D257A"/>
    <w:rsid w:val="007D2E5B"/>
    <w:rsid w:val="007D3429"/>
    <w:rsid w:val="007D4A84"/>
    <w:rsid w:val="007D4CB7"/>
    <w:rsid w:val="007D4DCE"/>
    <w:rsid w:val="007D5596"/>
    <w:rsid w:val="007D6F05"/>
    <w:rsid w:val="007D7285"/>
    <w:rsid w:val="007E2374"/>
    <w:rsid w:val="007E36B4"/>
    <w:rsid w:val="007E542D"/>
    <w:rsid w:val="007E634B"/>
    <w:rsid w:val="007E77C6"/>
    <w:rsid w:val="007F02C9"/>
    <w:rsid w:val="007F2354"/>
    <w:rsid w:val="007F278A"/>
    <w:rsid w:val="007F53FB"/>
    <w:rsid w:val="007F6239"/>
    <w:rsid w:val="00800A27"/>
    <w:rsid w:val="00802811"/>
    <w:rsid w:val="00802D14"/>
    <w:rsid w:val="00803D67"/>
    <w:rsid w:val="00804542"/>
    <w:rsid w:val="0081026A"/>
    <w:rsid w:val="00811A53"/>
    <w:rsid w:val="00814551"/>
    <w:rsid w:val="008147FE"/>
    <w:rsid w:val="00814CCD"/>
    <w:rsid w:val="00815093"/>
    <w:rsid w:val="00817CE5"/>
    <w:rsid w:val="0082009E"/>
    <w:rsid w:val="00820580"/>
    <w:rsid w:val="0082058A"/>
    <w:rsid w:val="00821D13"/>
    <w:rsid w:val="008223BA"/>
    <w:rsid w:val="008235CE"/>
    <w:rsid w:val="008257CC"/>
    <w:rsid w:val="008277F9"/>
    <w:rsid w:val="008307AA"/>
    <w:rsid w:val="008310B9"/>
    <w:rsid w:val="00833D0D"/>
    <w:rsid w:val="008372E2"/>
    <w:rsid w:val="00840099"/>
    <w:rsid w:val="0084123F"/>
    <w:rsid w:val="00841854"/>
    <w:rsid w:val="00841A83"/>
    <w:rsid w:val="00842B86"/>
    <w:rsid w:val="00843D7E"/>
    <w:rsid w:val="00844246"/>
    <w:rsid w:val="008442A6"/>
    <w:rsid w:val="00844BC5"/>
    <w:rsid w:val="008455EA"/>
    <w:rsid w:val="008471D7"/>
    <w:rsid w:val="00850B20"/>
    <w:rsid w:val="008513C2"/>
    <w:rsid w:val="00852AC8"/>
    <w:rsid w:val="00854020"/>
    <w:rsid w:val="008548C1"/>
    <w:rsid w:val="00856EF2"/>
    <w:rsid w:val="00862308"/>
    <w:rsid w:val="008628CB"/>
    <w:rsid w:val="00863C09"/>
    <w:rsid w:val="008656F7"/>
    <w:rsid w:val="00866103"/>
    <w:rsid w:val="00866A0A"/>
    <w:rsid w:val="0087577E"/>
    <w:rsid w:val="008773F6"/>
    <w:rsid w:val="00877F9F"/>
    <w:rsid w:val="00877FF4"/>
    <w:rsid w:val="00882392"/>
    <w:rsid w:val="0088283E"/>
    <w:rsid w:val="00883A80"/>
    <w:rsid w:val="00883B7C"/>
    <w:rsid w:val="00890DD3"/>
    <w:rsid w:val="00890E3D"/>
    <w:rsid w:val="0089591B"/>
    <w:rsid w:val="00895F68"/>
    <w:rsid w:val="008A0D37"/>
    <w:rsid w:val="008A2066"/>
    <w:rsid w:val="008A2E3D"/>
    <w:rsid w:val="008A3012"/>
    <w:rsid w:val="008A3184"/>
    <w:rsid w:val="008B0FD5"/>
    <w:rsid w:val="008B1A3A"/>
    <w:rsid w:val="008B2967"/>
    <w:rsid w:val="008B7920"/>
    <w:rsid w:val="008C01C6"/>
    <w:rsid w:val="008C3A05"/>
    <w:rsid w:val="008C49B4"/>
    <w:rsid w:val="008C6AAA"/>
    <w:rsid w:val="008D0703"/>
    <w:rsid w:val="008D0FA5"/>
    <w:rsid w:val="008D16B2"/>
    <w:rsid w:val="008D26A0"/>
    <w:rsid w:val="008D2E6C"/>
    <w:rsid w:val="008D47A3"/>
    <w:rsid w:val="008D4D04"/>
    <w:rsid w:val="008D7C17"/>
    <w:rsid w:val="008E063C"/>
    <w:rsid w:val="008E42B3"/>
    <w:rsid w:val="008E4F99"/>
    <w:rsid w:val="008E5C00"/>
    <w:rsid w:val="008F1671"/>
    <w:rsid w:val="008F2023"/>
    <w:rsid w:val="008F3254"/>
    <w:rsid w:val="008F35D6"/>
    <w:rsid w:val="008F5174"/>
    <w:rsid w:val="008F6307"/>
    <w:rsid w:val="008F7006"/>
    <w:rsid w:val="008F78C4"/>
    <w:rsid w:val="0090076F"/>
    <w:rsid w:val="00900928"/>
    <w:rsid w:val="00900CB2"/>
    <w:rsid w:val="00900FAF"/>
    <w:rsid w:val="0090123E"/>
    <w:rsid w:val="00905BCA"/>
    <w:rsid w:val="00907616"/>
    <w:rsid w:val="00910315"/>
    <w:rsid w:val="00911F37"/>
    <w:rsid w:val="009163D2"/>
    <w:rsid w:val="0091687A"/>
    <w:rsid w:val="00917055"/>
    <w:rsid w:val="0091779B"/>
    <w:rsid w:val="00920420"/>
    <w:rsid w:val="00920B95"/>
    <w:rsid w:val="009213BE"/>
    <w:rsid w:val="00922F23"/>
    <w:rsid w:val="0092318C"/>
    <w:rsid w:val="00923539"/>
    <w:rsid w:val="00924281"/>
    <w:rsid w:val="00924A54"/>
    <w:rsid w:val="00924AC0"/>
    <w:rsid w:val="00925858"/>
    <w:rsid w:val="00925BBA"/>
    <w:rsid w:val="00925BC3"/>
    <w:rsid w:val="00925FA3"/>
    <w:rsid w:val="00926B92"/>
    <w:rsid w:val="00927A74"/>
    <w:rsid w:val="009341B0"/>
    <w:rsid w:val="00934925"/>
    <w:rsid w:val="00934B1A"/>
    <w:rsid w:val="00937356"/>
    <w:rsid w:val="00944049"/>
    <w:rsid w:val="00944982"/>
    <w:rsid w:val="00945508"/>
    <w:rsid w:val="009457DB"/>
    <w:rsid w:val="00945D13"/>
    <w:rsid w:val="00946F0C"/>
    <w:rsid w:val="00947B5F"/>
    <w:rsid w:val="00951663"/>
    <w:rsid w:val="00952767"/>
    <w:rsid w:val="00952D71"/>
    <w:rsid w:val="00953B23"/>
    <w:rsid w:val="00955A73"/>
    <w:rsid w:val="00955FB2"/>
    <w:rsid w:val="0096035A"/>
    <w:rsid w:val="00960AD5"/>
    <w:rsid w:val="009611B7"/>
    <w:rsid w:val="009629CF"/>
    <w:rsid w:val="00967404"/>
    <w:rsid w:val="00967E38"/>
    <w:rsid w:val="009716EF"/>
    <w:rsid w:val="00974B48"/>
    <w:rsid w:val="00975818"/>
    <w:rsid w:val="009775A4"/>
    <w:rsid w:val="00977760"/>
    <w:rsid w:val="00977B5F"/>
    <w:rsid w:val="0098205F"/>
    <w:rsid w:val="0098434F"/>
    <w:rsid w:val="00992654"/>
    <w:rsid w:val="00992774"/>
    <w:rsid w:val="00993A73"/>
    <w:rsid w:val="00994888"/>
    <w:rsid w:val="009961A9"/>
    <w:rsid w:val="00996973"/>
    <w:rsid w:val="00997C31"/>
    <w:rsid w:val="009A2975"/>
    <w:rsid w:val="009A3953"/>
    <w:rsid w:val="009A5888"/>
    <w:rsid w:val="009A7084"/>
    <w:rsid w:val="009B0429"/>
    <w:rsid w:val="009B13D9"/>
    <w:rsid w:val="009B2DCF"/>
    <w:rsid w:val="009B39CE"/>
    <w:rsid w:val="009B3B5C"/>
    <w:rsid w:val="009B6989"/>
    <w:rsid w:val="009B74B5"/>
    <w:rsid w:val="009C0142"/>
    <w:rsid w:val="009C016A"/>
    <w:rsid w:val="009C31D2"/>
    <w:rsid w:val="009C3CDC"/>
    <w:rsid w:val="009C56B3"/>
    <w:rsid w:val="009D020C"/>
    <w:rsid w:val="009D0AAE"/>
    <w:rsid w:val="009D0C8A"/>
    <w:rsid w:val="009D2A77"/>
    <w:rsid w:val="009D2C62"/>
    <w:rsid w:val="009D3980"/>
    <w:rsid w:val="009D4456"/>
    <w:rsid w:val="009D65EB"/>
    <w:rsid w:val="009D7C2E"/>
    <w:rsid w:val="009E0D13"/>
    <w:rsid w:val="009E1F69"/>
    <w:rsid w:val="009E2D40"/>
    <w:rsid w:val="009E5882"/>
    <w:rsid w:val="009E5DCE"/>
    <w:rsid w:val="009E7714"/>
    <w:rsid w:val="009F09A6"/>
    <w:rsid w:val="009F3ECE"/>
    <w:rsid w:val="009F577B"/>
    <w:rsid w:val="009F57F0"/>
    <w:rsid w:val="009F6CA4"/>
    <w:rsid w:val="009F755D"/>
    <w:rsid w:val="009F7B2C"/>
    <w:rsid w:val="009F7F62"/>
    <w:rsid w:val="00A011E8"/>
    <w:rsid w:val="00A0177F"/>
    <w:rsid w:val="00A04D15"/>
    <w:rsid w:val="00A0542E"/>
    <w:rsid w:val="00A06FD2"/>
    <w:rsid w:val="00A071F8"/>
    <w:rsid w:val="00A075C8"/>
    <w:rsid w:val="00A13072"/>
    <w:rsid w:val="00A13C68"/>
    <w:rsid w:val="00A14159"/>
    <w:rsid w:val="00A14E9D"/>
    <w:rsid w:val="00A152C2"/>
    <w:rsid w:val="00A1583C"/>
    <w:rsid w:val="00A17183"/>
    <w:rsid w:val="00A21399"/>
    <w:rsid w:val="00A21C77"/>
    <w:rsid w:val="00A23DCB"/>
    <w:rsid w:val="00A2641B"/>
    <w:rsid w:val="00A2712C"/>
    <w:rsid w:val="00A30A69"/>
    <w:rsid w:val="00A315E0"/>
    <w:rsid w:val="00A33F4A"/>
    <w:rsid w:val="00A35108"/>
    <w:rsid w:val="00A35FDE"/>
    <w:rsid w:val="00A3610C"/>
    <w:rsid w:val="00A36432"/>
    <w:rsid w:val="00A369AF"/>
    <w:rsid w:val="00A41235"/>
    <w:rsid w:val="00A4149A"/>
    <w:rsid w:val="00A418A2"/>
    <w:rsid w:val="00A42B1A"/>
    <w:rsid w:val="00A44DC7"/>
    <w:rsid w:val="00A4503B"/>
    <w:rsid w:val="00A462D3"/>
    <w:rsid w:val="00A46979"/>
    <w:rsid w:val="00A5101A"/>
    <w:rsid w:val="00A57969"/>
    <w:rsid w:val="00A57971"/>
    <w:rsid w:val="00A60673"/>
    <w:rsid w:val="00A617E6"/>
    <w:rsid w:val="00A64E4A"/>
    <w:rsid w:val="00A65459"/>
    <w:rsid w:val="00A67E5B"/>
    <w:rsid w:val="00A7060B"/>
    <w:rsid w:val="00A7175A"/>
    <w:rsid w:val="00A75301"/>
    <w:rsid w:val="00A75C58"/>
    <w:rsid w:val="00A76403"/>
    <w:rsid w:val="00A8144D"/>
    <w:rsid w:val="00A82A38"/>
    <w:rsid w:val="00A84073"/>
    <w:rsid w:val="00A84DDA"/>
    <w:rsid w:val="00A8521C"/>
    <w:rsid w:val="00A86A72"/>
    <w:rsid w:val="00A90B27"/>
    <w:rsid w:val="00A91780"/>
    <w:rsid w:val="00A91992"/>
    <w:rsid w:val="00A92527"/>
    <w:rsid w:val="00A92DFA"/>
    <w:rsid w:val="00A94C60"/>
    <w:rsid w:val="00A95F1E"/>
    <w:rsid w:val="00A963BD"/>
    <w:rsid w:val="00A97CE7"/>
    <w:rsid w:val="00AA002C"/>
    <w:rsid w:val="00AA1623"/>
    <w:rsid w:val="00AA17E4"/>
    <w:rsid w:val="00AA2079"/>
    <w:rsid w:val="00AA2092"/>
    <w:rsid w:val="00AA26B8"/>
    <w:rsid w:val="00AA38D8"/>
    <w:rsid w:val="00AA3964"/>
    <w:rsid w:val="00AA39B7"/>
    <w:rsid w:val="00AA485F"/>
    <w:rsid w:val="00AA55DB"/>
    <w:rsid w:val="00AA5FC9"/>
    <w:rsid w:val="00AB26CE"/>
    <w:rsid w:val="00AB3882"/>
    <w:rsid w:val="00AB4B1D"/>
    <w:rsid w:val="00AB4B8A"/>
    <w:rsid w:val="00AB4C50"/>
    <w:rsid w:val="00AC4B01"/>
    <w:rsid w:val="00AC4CE4"/>
    <w:rsid w:val="00AC60E1"/>
    <w:rsid w:val="00AC7021"/>
    <w:rsid w:val="00AC7B11"/>
    <w:rsid w:val="00AD0968"/>
    <w:rsid w:val="00AD1994"/>
    <w:rsid w:val="00AD5026"/>
    <w:rsid w:val="00AD7830"/>
    <w:rsid w:val="00AE0BE7"/>
    <w:rsid w:val="00AE0F47"/>
    <w:rsid w:val="00AE18B7"/>
    <w:rsid w:val="00AE24C0"/>
    <w:rsid w:val="00AE42B9"/>
    <w:rsid w:val="00AE43D8"/>
    <w:rsid w:val="00AE4B09"/>
    <w:rsid w:val="00AE5D57"/>
    <w:rsid w:val="00AE65CC"/>
    <w:rsid w:val="00AE69DB"/>
    <w:rsid w:val="00AF058A"/>
    <w:rsid w:val="00AF2255"/>
    <w:rsid w:val="00AF2BA6"/>
    <w:rsid w:val="00AF43EE"/>
    <w:rsid w:val="00AF566D"/>
    <w:rsid w:val="00AF6116"/>
    <w:rsid w:val="00AF741B"/>
    <w:rsid w:val="00B00D02"/>
    <w:rsid w:val="00B01B41"/>
    <w:rsid w:val="00B03DF4"/>
    <w:rsid w:val="00B04905"/>
    <w:rsid w:val="00B04CD7"/>
    <w:rsid w:val="00B05EC8"/>
    <w:rsid w:val="00B06F9B"/>
    <w:rsid w:val="00B139C3"/>
    <w:rsid w:val="00B13AEA"/>
    <w:rsid w:val="00B13C3D"/>
    <w:rsid w:val="00B13C56"/>
    <w:rsid w:val="00B13FDC"/>
    <w:rsid w:val="00B14AF0"/>
    <w:rsid w:val="00B14B93"/>
    <w:rsid w:val="00B15F0C"/>
    <w:rsid w:val="00B16075"/>
    <w:rsid w:val="00B17704"/>
    <w:rsid w:val="00B20CE2"/>
    <w:rsid w:val="00B2156C"/>
    <w:rsid w:val="00B234AA"/>
    <w:rsid w:val="00B23EFD"/>
    <w:rsid w:val="00B24B59"/>
    <w:rsid w:val="00B24DFA"/>
    <w:rsid w:val="00B2528C"/>
    <w:rsid w:val="00B25C8C"/>
    <w:rsid w:val="00B26EB1"/>
    <w:rsid w:val="00B273B3"/>
    <w:rsid w:val="00B2765D"/>
    <w:rsid w:val="00B339B0"/>
    <w:rsid w:val="00B33A68"/>
    <w:rsid w:val="00B34239"/>
    <w:rsid w:val="00B34320"/>
    <w:rsid w:val="00B34A32"/>
    <w:rsid w:val="00B35F63"/>
    <w:rsid w:val="00B40923"/>
    <w:rsid w:val="00B44007"/>
    <w:rsid w:val="00B451CE"/>
    <w:rsid w:val="00B466CB"/>
    <w:rsid w:val="00B46F93"/>
    <w:rsid w:val="00B47296"/>
    <w:rsid w:val="00B4766F"/>
    <w:rsid w:val="00B506E3"/>
    <w:rsid w:val="00B51040"/>
    <w:rsid w:val="00B60748"/>
    <w:rsid w:val="00B60A5A"/>
    <w:rsid w:val="00B60BBE"/>
    <w:rsid w:val="00B61511"/>
    <w:rsid w:val="00B627AB"/>
    <w:rsid w:val="00B62B78"/>
    <w:rsid w:val="00B6349F"/>
    <w:rsid w:val="00B636D7"/>
    <w:rsid w:val="00B63788"/>
    <w:rsid w:val="00B63E97"/>
    <w:rsid w:val="00B6642A"/>
    <w:rsid w:val="00B66D3C"/>
    <w:rsid w:val="00B70C7F"/>
    <w:rsid w:val="00B71EC2"/>
    <w:rsid w:val="00B73B50"/>
    <w:rsid w:val="00B73D3F"/>
    <w:rsid w:val="00B758A1"/>
    <w:rsid w:val="00B77650"/>
    <w:rsid w:val="00B807E1"/>
    <w:rsid w:val="00B81A7B"/>
    <w:rsid w:val="00B81D23"/>
    <w:rsid w:val="00B82035"/>
    <w:rsid w:val="00B85127"/>
    <w:rsid w:val="00B851C5"/>
    <w:rsid w:val="00B85AC9"/>
    <w:rsid w:val="00B9319B"/>
    <w:rsid w:val="00B93E08"/>
    <w:rsid w:val="00B94587"/>
    <w:rsid w:val="00B94AD2"/>
    <w:rsid w:val="00B95C99"/>
    <w:rsid w:val="00B95FEB"/>
    <w:rsid w:val="00B9673A"/>
    <w:rsid w:val="00B9689E"/>
    <w:rsid w:val="00BA00DE"/>
    <w:rsid w:val="00BA1589"/>
    <w:rsid w:val="00BA1A58"/>
    <w:rsid w:val="00BA58EE"/>
    <w:rsid w:val="00BA78AB"/>
    <w:rsid w:val="00BB00F8"/>
    <w:rsid w:val="00BB3740"/>
    <w:rsid w:val="00BB3805"/>
    <w:rsid w:val="00BB38F4"/>
    <w:rsid w:val="00BB39DC"/>
    <w:rsid w:val="00BB45D6"/>
    <w:rsid w:val="00BB5884"/>
    <w:rsid w:val="00BB6A36"/>
    <w:rsid w:val="00BB6DC3"/>
    <w:rsid w:val="00BB7DD3"/>
    <w:rsid w:val="00BC02E8"/>
    <w:rsid w:val="00BC0704"/>
    <w:rsid w:val="00BC0E37"/>
    <w:rsid w:val="00BC2789"/>
    <w:rsid w:val="00BC2A71"/>
    <w:rsid w:val="00BC3E51"/>
    <w:rsid w:val="00BC4166"/>
    <w:rsid w:val="00BC4FBF"/>
    <w:rsid w:val="00BC6A0A"/>
    <w:rsid w:val="00BD26F2"/>
    <w:rsid w:val="00BD36D6"/>
    <w:rsid w:val="00BD3DE0"/>
    <w:rsid w:val="00BD65CE"/>
    <w:rsid w:val="00BD7C26"/>
    <w:rsid w:val="00BE0F75"/>
    <w:rsid w:val="00BE1E1D"/>
    <w:rsid w:val="00BE2F35"/>
    <w:rsid w:val="00BE34BC"/>
    <w:rsid w:val="00BE367D"/>
    <w:rsid w:val="00BE4F6B"/>
    <w:rsid w:val="00BE4FCE"/>
    <w:rsid w:val="00BE6C0B"/>
    <w:rsid w:val="00BF02C7"/>
    <w:rsid w:val="00BF0D6F"/>
    <w:rsid w:val="00BF13AC"/>
    <w:rsid w:val="00BF1A7B"/>
    <w:rsid w:val="00BF4EC0"/>
    <w:rsid w:val="00BF52C2"/>
    <w:rsid w:val="00BF54D8"/>
    <w:rsid w:val="00BF61DB"/>
    <w:rsid w:val="00C0009E"/>
    <w:rsid w:val="00C027ED"/>
    <w:rsid w:val="00C04958"/>
    <w:rsid w:val="00C10A3B"/>
    <w:rsid w:val="00C10B5B"/>
    <w:rsid w:val="00C10D3A"/>
    <w:rsid w:val="00C16AD6"/>
    <w:rsid w:val="00C1789B"/>
    <w:rsid w:val="00C17C01"/>
    <w:rsid w:val="00C17F01"/>
    <w:rsid w:val="00C20C11"/>
    <w:rsid w:val="00C21D11"/>
    <w:rsid w:val="00C220B7"/>
    <w:rsid w:val="00C24277"/>
    <w:rsid w:val="00C25A42"/>
    <w:rsid w:val="00C26A97"/>
    <w:rsid w:val="00C277AE"/>
    <w:rsid w:val="00C30F7C"/>
    <w:rsid w:val="00C31C71"/>
    <w:rsid w:val="00C35A5E"/>
    <w:rsid w:val="00C36F0B"/>
    <w:rsid w:val="00C3740E"/>
    <w:rsid w:val="00C37898"/>
    <w:rsid w:val="00C379A5"/>
    <w:rsid w:val="00C405BA"/>
    <w:rsid w:val="00C46219"/>
    <w:rsid w:val="00C505D6"/>
    <w:rsid w:val="00C506CD"/>
    <w:rsid w:val="00C50F14"/>
    <w:rsid w:val="00C5241D"/>
    <w:rsid w:val="00C53878"/>
    <w:rsid w:val="00C54475"/>
    <w:rsid w:val="00C54C06"/>
    <w:rsid w:val="00C55387"/>
    <w:rsid w:val="00C55606"/>
    <w:rsid w:val="00C56B66"/>
    <w:rsid w:val="00C56E74"/>
    <w:rsid w:val="00C578BA"/>
    <w:rsid w:val="00C61D9A"/>
    <w:rsid w:val="00C643BB"/>
    <w:rsid w:val="00C64977"/>
    <w:rsid w:val="00C65F24"/>
    <w:rsid w:val="00C66E5A"/>
    <w:rsid w:val="00C72776"/>
    <w:rsid w:val="00C74B6C"/>
    <w:rsid w:val="00C74F4E"/>
    <w:rsid w:val="00C75CC5"/>
    <w:rsid w:val="00C83CDF"/>
    <w:rsid w:val="00C83FB4"/>
    <w:rsid w:val="00C85D3A"/>
    <w:rsid w:val="00C87B81"/>
    <w:rsid w:val="00C901D2"/>
    <w:rsid w:val="00C920B6"/>
    <w:rsid w:val="00C9254B"/>
    <w:rsid w:val="00C97213"/>
    <w:rsid w:val="00C975C1"/>
    <w:rsid w:val="00CA01E9"/>
    <w:rsid w:val="00CA29CC"/>
    <w:rsid w:val="00CA3494"/>
    <w:rsid w:val="00CA4ABE"/>
    <w:rsid w:val="00CA5D04"/>
    <w:rsid w:val="00CA6E21"/>
    <w:rsid w:val="00CA7598"/>
    <w:rsid w:val="00CA75DE"/>
    <w:rsid w:val="00CA7CCB"/>
    <w:rsid w:val="00CB4040"/>
    <w:rsid w:val="00CB5AA9"/>
    <w:rsid w:val="00CB6963"/>
    <w:rsid w:val="00CC0E2D"/>
    <w:rsid w:val="00CC157D"/>
    <w:rsid w:val="00CC1F3F"/>
    <w:rsid w:val="00CC2760"/>
    <w:rsid w:val="00CC3442"/>
    <w:rsid w:val="00CC3C0E"/>
    <w:rsid w:val="00CC41A1"/>
    <w:rsid w:val="00CC6AED"/>
    <w:rsid w:val="00CC6F66"/>
    <w:rsid w:val="00CD1176"/>
    <w:rsid w:val="00CD5FD1"/>
    <w:rsid w:val="00CD6218"/>
    <w:rsid w:val="00CD6C99"/>
    <w:rsid w:val="00CE01EE"/>
    <w:rsid w:val="00CE1003"/>
    <w:rsid w:val="00CE3FF4"/>
    <w:rsid w:val="00CF29D6"/>
    <w:rsid w:val="00CF31E1"/>
    <w:rsid w:val="00CF5DC8"/>
    <w:rsid w:val="00CF62B3"/>
    <w:rsid w:val="00D00709"/>
    <w:rsid w:val="00D01276"/>
    <w:rsid w:val="00D01651"/>
    <w:rsid w:val="00D01ACE"/>
    <w:rsid w:val="00D01F3A"/>
    <w:rsid w:val="00D03106"/>
    <w:rsid w:val="00D031C1"/>
    <w:rsid w:val="00D073A4"/>
    <w:rsid w:val="00D10856"/>
    <w:rsid w:val="00D10C83"/>
    <w:rsid w:val="00D10ED0"/>
    <w:rsid w:val="00D11139"/>
    <w:rsid w:val="00D11ABC"/>
    <w:rsid w:val="00D125DE"/>
    <w:rsid w:val="00D14FD1"/>
    <w:rsid w:val="00D20069"/>
    <w:rsid w:val="00D2385F"/>
    <w:rsid w:val="00D249C1"/>
    <w:rsid w:val="00D258E3"/>
    <w:rsid w:val="00D267BE"/>
    <w:rsid w:val="00D3009E"/>
    <w:rsid w:val="00D30906"/>
    <w:rsid w:val="00D3096D"/>
    <w:rsid w:val="00D326F8"/>
    <w:rsid w:val="00D32E01"/>
    <w:rsid w:val="00D333DC"/>
    <w:rsid w:val="00D361A1"/>
    <w:rsid w:val="00D36924"/>
    <w:rsid w:val="00D400F1"/>
    <w:rsid w:val="00D4039F"/>
    <w:rsid w:val="00D40906"/>
    <w:rsid w:val="00D416C4"/>
    <w:rsid w:val="00D41DFD"/>
    <w:rsid w:val="00D44160"/>
    <w:rsid w:val="00D446AB"/>
    <w:rsid w:val="00D4528D"/>
    <w:rsid w:val="00D45E99"/>
    <w:rsid w:val="00D45F12"/>
    <w:rsid w:val="00D50C4E"/>
    <w:rsid w:val="00D520FC"/>
    <w:rsid w:val="00D52D08"/>
    <w:rsid w:val="00D53A87"/>
    <w:rsid w:val="00D55E02"/>
    <w:rsid w:val="00D56272"/>
    <w:rsid w:val="00D607BC"/>
    <w:rsid w:val="00D60E42"/>
    <w:rsid w:val="00D62623"/>
    <w:rsid w:val="00D64B12"/>
    <w:rsid w:val="00D65DE3"/>
    <w:rsid w:val="00D66604"/>
    <w:rsid w:val="00D75D34"/>
    <w:rsid w:val="00D76322"/>
    <w:rsid w:val="00D76746"/>
    <w:rsid w:val="00D7710E"/>
    <w:rsid w:val="00D801AB"/>
    <w:rsid w:val="00D80FA5"/>
    <w:rsid w:val="00D82544"/>
    <w:rsid w:val="00D829C4"/>
    <w:rsid w:val="00D85EB9"/>
    <w:rsid w:val="00D8733B"/>
    <w:rsid w:val="00D878C8"/>
    <w:rsid w:val="00D87D83"/>
    <w:rsid w:val="00D9006F"/>
    <w:rsid w:val="00D909C3"/>
    <w:rsid w:val="00D92C1D"/>
    <w:rsid w:val="00D97A9C"/>
    <w:rsid w:val="00DA1FD6"/>
    <w:rsid w:val="00DA3EC9"/>
    <w:rsid w:val="00DB2778"/>
    <w:rsid w:val="00DB31EE"/>
    <w:rsid w:val="00DB40D7"/>
    <w:rsid w:val="00DB610D"/>
    <w:rsid w:val="00DB71F0"/>
    <w:rsid w:val="00DC0324"/>
    <w:rsid w:val="00DC0576"/>
    <w:rsid w:val="00DC12F6"/>
    <w:rsid w:val="00DC1D30"/>
    <w:rsid w:val="00DC4B62"/>
    <w:rsid w:val="00DC4F66"/>
    <w:rsid w:val="00DC6D1C"/>
    <w:rsid w:val="00DC6F85"/>
    <w:rsid w:val="00DC7E6B"/>
    <w:rsid w:val="00DD0907"/>
    <w:rsid w:val="00DD0DA8"/>
    <w:rsid w:val="00DD1E9D"/>
    <w:rsid w:val="00DD292E"/>
    <w:rsid w:val="00DD36FD"/>
    <w:rsid w:val="00DD56FA"/>
    <w:rsid w:val="00DE0448"/>
    <w:rsid w:val="00DE0C22"/>
    <w:rsid w:val="00DE409B"/>
    <w:rsid w:val="00DE5147"/>
    <w:rsid w:val="00DE6508"/>
    <w:rsid w:val="00DF018E"/>
    <w:rsid w:val="00DF0196"/>
    <w:rsid w:val="00DF110C"/>
    <w:rsid w:val="00DF1541"/>
    <w:rsid w:val="00DF4B91"/>
    <w:rsid w:val="00DF750E"/>
    <w:rsid w:val="00DF76BF"/>
    <w:rsid w:val="00E01F75"/>
    <w:rsid w:val="00E051A8"/>
    <w:rsid w:val="00E060A5"/>
    <w:rsid w:val="00E07B10"/>
    <w:rsid w:val="00E07DDA"/>
    <w:rsid w:val="00E1200F"/>
    <w:rsid w:val="00E1332D"/>
    <w:rsid w:val="00E13B81"/>
    <w:rsid w:val="00E159BD"/>
    <w:rsid w:val="00E20964"/>
    <w:rsid w:val="00E21A6C"/>
    <w:rsid w:val="00E22EF9"/>
    <w:rsid w:val="00E24758"/>
    <w:rsid w:val="00E24B6D"/>
    <w:rsid w:val="00E26768"/>
    <w:rsid w:val="00E26DCE"/>
    <w:rsid w:val="00E31197"/>
    <w:rsid w:val="00E315B5"/>
    <w:rsid w:val="00E32386"/>
    <w:rsid w:val="00E335F3"/>
    <w:rsid w:val="00E41668"/>
    <w:rsid w:val="00E42BD8"/>
    <w:rsid w:val="00E438EB"/>
    <w:rsid w:val="00E44078"/>
    <w:rsid w:val="00E46F1B"/>
    <w:rsid w:val="00E47C56"/>
    <w:rsid w:val="00E51701"/>
    <w:rsid w:val="00E51DC5"/>
    <w:rsid w:val="00E53632"/>
    <w:rsid w:val="00E5450A"/>
    <w:rsid w:val="00E5589F"/>
    <w:rsid w:val="00E60A12"/>
    <w:rsid w:val="00E70DB7"/>
    <w:rsid w:val="00E715F6"/>
    <w:rsid w:val="00E72278"/>
    <w:rsid w:val="00E7401A"/>
    <w:rsid w:val="00E75184"/>
    <w:rsid w:val="00E76676"/>
    <w:rsid w:val="00E817AE"/>
    <w:rsid w:val="00E818C1"/>
    <w:rsid w:val="00E8232C"/>
    <w:rsid w:val="00E8317B"/>
    <w:rsid w:val="00E8457F"/>
    <w:rsid w:val="00E84962"/>
    <w:rsid w:val="00E85073"/>
    <w:rsid w:val="00E856F6"/>
    <w:rsid w:val="00E85832"/>
    <w:rsid w:val="00E86E26"/>
    <w:rsid w:val="00E870FB"/>
    <w:rsid w:val="00E93A1C"/>
    <w:rsid w:val="00E95AAB"/>
    <w:rsid w:val="00E96DE3"/>
    <w:rsid w:val="00E97396"/>
    <w:rsid w:val="00E97C44"/>
    <w:rsid w:val="00EA06E4"/>
    <w:rsid w:val="00EA115E"/>
    <w:rsid w:val="00EA6957"/>
    <w:rsid w:val="00EA74A4"/>
    <w:rsid w:val="00EB1275"/>
    <w:rsid w:val="00EB13F2"/>
    <w:rsid w:val="00EB1FC5"/>
    <w:rsid w:val="00EB4459"/>
    <w:rsid w:val="00EB4C0B"/>
    <w:rsid w:val="00EB679B"/>
    <w:rsid w:val="00EC422F"/>
    <w:rsid w:val="00EC7606"/>
    <w:rsid w:val="00ED145C"/>
    <w:rsid w:val="00ED28C0"/>
    <w:rsid w:val="00ED364F"/>
    <w:rsid w:val="00ED4F4D"/>
    <w:rsid w:val="00ED699B"/>
    <w:rsid w:val="00EE0636"/>
    <w:rsid w:val="00EE5EDB"/>
    <w:rsid w:val="00EE61CB"/>
    <w:rsid w:val="00EE7FB1"/>
    <w:rsid w:val="00EF3ABE"/>
    <w:rsid w:val="00F00027"/>
    <w:rsid w:val="00F00439"/>
    <w:rsid w:val="00F017A3"/>
    <w:rsid w:val="00F018C0"/>
    <w:rsid w:val="00F01EC9"/>
    <w:rsid w:val="00F023AD"/>
    <w:rsid w:val="00F03093"/>
    <w:rsid w:val="00F046C9"/>
    <w:rsid w:val="00F0546A"/>
    <w:rsid w:val="00F05FD0"/>
    <w:rsid w:val="00F07C52"/>
    <w:rsid w:val="00F11A32"/>
    <w:rsid w:val="00F123E3"/>
    <w:rsid w:val="00F14210"/>
    <w:rsid w:val="00F176E5"/>
    <w:rsid w:val="00F1796F"/>
    <w:rsid w:val="00F200DD"/>
    <w:rsid w:val="00F24179"/>
    <w:rsid w:val="00F26662"/>
    <w:rsid w:val="00F26BE2"/>
    <w:rsid w:val="00F30D1D"/>
    <w:rsid w:val="00F329C0"/>
    <w:rsid w:val="00F33087"/>
    <w:rsid w:val="00F3409A"/>
    <w:rsid w:val="00F3446E"/>
    <w:rsid w:val="00F3492D"/>
    <w:rsid w:val="00F362E4"/>
    <w:rsid w:val="00F37767"/>
    <w:rsid w:val="00F37AC4"/>
    <w:rsid w:val="00F37E08"/>
    <w:rsid w:val="00F4164D"/>
    <w:rsid w:val="00F431B1"/>
    <w:rsid w:val="00F4383C"/>
    <w:rsid w:val="00F44124"/>
    <w:rsid w:val="00F44212"/>
    <w:rsid w:val="00F466EC"/>
    <w:rsid w:val="00F50971"/>
    <w:rsid w:val="00F51567"/>
    <w:rsid w:val="00F51E0A"/>
    <w:rsid w:val="00F55149"/>
    <w:rsid w:val="00F57A86"/>
    <w:rsid w:val="00F6144E"/>
    <w:rsid w:val="00F64413"/>
    <w:rsid w:val="00F64EBE"/>
    <w:rsid w:val="00F66486"/>
    <w:rsid w:val="00F66C78"/>
    <w:rsid w:val="00F67FA7"/>
    <w:rsid w:val="00F768EB"/>
    <w:rsid w:val="00F76C32"/>
    <w:rsid w:val="00F76FB2"/>
    <w:rsid w:val="00F76FBE"/>
    <w:rsid w:val="00F77C45"/>
    <w:rsid w:val="00F80C57"/>
    <w:rsid w:val="00F81197"/>
    <w:rsid w:val="00F826CB"/>
    <w:rsid w:val="00F90067"/>
    <w:rsid w:val="00F904C3"/>
    <w:rsid w:val="00F923EB"/>
    <w:rsid w:val="00F9247E"/>
    <w:rsid w:val="00F93419"/>
    <w:rsid w:val="00F95806"/>
    <w:rsid w:val="00F97E34"/>
    <w:rsid w:val="00FA0FC0"/>
    <w:rsid w:val="00FA2A1C"/>
    <w:rsid w:val="00FA2AC0"/>
    <w:rsid w:val="00FA3397"/>
    <w:rsid w:val="00FA3582"/>
    <w:rsid w:val="00FA36DE"/>
    <w:rsid w:val="00FA4CB0"/>
    <w:rsid w:val="00FA4F15"/>
    <w:rsid w:val="00FA5AC0"/>
    <w:rsid w:val="00FA7A0E"/>
    <w:rsid w:val="00FA7BF5"/>
    <w:rsid w:val="00FB06CF"/>
    <w:rsid w:val="00FB331A"/>
    <w:rsid w:val="00FB463B"/>
    <w:rsid w:val="00FB74A8"/>
    <w:rsid w:val="00FC027E"/>
    <w:rsid w:val="00FC1E7C"/>
    <w:rsid w:val="00FC2BFE"/>
    <w:rsid w:val="00FC50A8"/>
    <w:rsid w:val="00FD0039"/>
    <w:rsid w:val="00FD286B"/>
    <w:rsid w:val="00FD37CB"/>
    <w:rsid w:val="00FD3E95"/>
    <w:rsid w:val="00FD4554"/>
    <w:rsid w:val="00FD5F09"/>
    <w:rsid w:val="00FD6A70"/>
    <w:rsid w:val="00FE1007"/>
    <w:rsid w:val="00FE2672"/>
    <w:rsid w:val="00FE45E5"/>
    <w:rsid w:val="00FE5ACE"/>
    <w:rsid w:val="00FF18DD"/>
    <w:rsid w:val="00FF1976"/>
    <w:rsid w:val="00FF19FE"/>
    <w:rsid w:val="00FF45A8"/>
    <w:rsid w:val="00FF53BF"/>
    <w:rsid w:val="00FF59C3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03E9"/>
  <w15:docId w15:val="{408F4C99-0869-4211-92A0-7CFE1C5E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7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7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7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7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customStyle="1" w:styleId="Rozvrendokumentu">
    <w:name w:val="Rozvržení dokumentu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2404D2"/>
    <w:rPr>
      <w:sz w:val="24"/>
      <w:szCs w:val="24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styleId="Odkaznakoment">
    <w:name w:val="annotation reference"/>
    <w:uiPriority w:val="99"/>
    <w:unhideWhenUsed/>
    <w:rsid w:val="00CA7CCB"/>
    <w:rPr>
      <w:sz w:val="16"/>
      <w:szCs w:val="16"/>
    </w:rPr>
  </w:style>
  <w:style w:type="paragraph" w:customStyle="1" w:styleId="Odrky1rovn">
    <w:name w:val="Odrážky 1. úrovně"/>
    <w:basedOn w:val="Odstavecseseznamem"/>
    <w:qFormat/>
    <w:rsid w:val="00EA6957"/>
    <w:pPr>
      <w:numPr>
        <w:numId w:val="10"/>
      </w:numPr>
      <w:tabs>
        <w:tab w:val="num" w:pos="360"/>
        <w:tab w:val="num" w:pos="720"/>
      </w:tabs>
      <w:spacing w:before="120" w:line="300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rky2rovn">
    <w:name w:val="Odrážky 2. úrovně"/>
    <w:basedOn w:val="Odstavecseseznamem"/>
    <w:qFormat/>
    <w:rsid w:val="00EA6957"/>
    <w:pPr>
      <w:numPr>
        <w:ilvl w:val="1"/>
        <w:numId w:val="10"/>
      </w:numPr>
      <w:tabs>
        <w:tab w:val="num" w:pos="360"/>
        <w:tab w:val="num" w:pos="1440"/>
      </w:tabs>
      <w:spacing w:before="120" w:line="300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6D01F0"/>
    <w:rPr>
      <w:b/>
      <w:bCs/>
    </w:rPr>
  </w:style>
  <w:style w:type="character" w:customStyle="1" w:styleId="PedmtkomenteChar">
    <w:name w:val="Předmět komentáře Char"/>
    <w:link w:val="Pedmtkomente"/>
    <w:rsid w:val="006D01F0"/>
    <w:rPr>
      <w:b/>
      <w:bCs/>
    </w:rPr>
  </w:style>
  <w:style w:type="paragraph" w:customStyle="1" w:styleId="Textbodu">
    <w:name w:val="Text bodu"/>
    <w:basedOn w:val="Normln"/>
    <w:rsid w:val="003E321C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paragraph" w:customStyle="1" w:styleId="ZkladntextIMP">
    <w:name w:val="Základní text_IMP"/>
    <w:basedOn w:val="Normln"/>
    <w:rsid w:val="003A3950"/>
    <w:pPr>
      <w:widowControl w:val="0"/>
      <w:spacing w:line="276" w:lineRule="auto"/>
    </w:pPr>
    <w:rPr>
      <w:color w:val="000000"/>
      <w:szCs w:val="20"/>
    </w:rPr>
  </w:style>
  <w:style w:type="paragraph" w:customStyle="1" w:styleId="Nadpis2IMP">
    <w:name w:val="Nadpis 2_IMP"/>
    <w:basedOn w:val="Normln"/>
    <w:rsid w:val="003A3950"/>
    <w:pPr>
      <w:widowControl w:val="0"/>
      <w:spacing w:before="120"/>
    </w:pPr>
    <w:rPr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F36D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E43D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10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brno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brno.cz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lipiecova@viaconsult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88B3-89DC-466E-A5A9-4BBF8D240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9AA93-914E-4D7E-8C4E-A77C568FB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DEB65-F91A-4751-B277-DB763433F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47FC38-D2BB-4E9D-BDFB-37E45172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3363</Words>
  <Characters>21022</Characters>
  <Application>Microsoft Office Word</Application>
  <DocSecurity>0</DocSecurity>
  <Lines>175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24337</CharactersWithSpaces>
  <SharedDoc>false</SharedDoc>
  <HLinks>
    <vt:vector size="36" baseType="variant">
      <vt:variant>
        <vt:i4>2818128</vt:i4>
      </vt:variant>
      <vt:variant>
        <vt:i4>15</vt:i4>
      </vt:variant>
      <vt:variant>
        <vt:i4>0</vt:i4>
      </vt:variant>
      <vt:variant>
        <vt:i4>5</vt:i4>
      </vt:variant>
      <vt:variant>
        <vt:lpwstr>mailto:tomas.bartusek@cpzp.cz</vt:lpwstr>
      </vt:variant>
      <vt:variant>
        <vt:lpwstr/>
      </vt:variant>
      <vt:variant>
        <vt:i4>6619166</vt:i4>
      </vt:variant>
      <vt:variant>
        <vt:i4>12</vt:i4>
      </vt:variant>
      <vt:variant>
        <vt:i4>0</vt:i4>
      </vt:variant>
      <vt:variant>
        <vt:i4>5</vt:i4>
      </vt:variant>
      <vt:variant>
        <vt:lpwstr>mailto:petr.michna@cpzp.cz</vt:lpwstr>
      </vt:variant>
      <vt:variant>
        <vt:lpwstr/>
      </vt:variant>
      <vt:variant>
        <vt:i4>114</vt:i4>
      </vt:variant>
      <vt:variant>
        <vt:i4>9</vt:i4>
      </vt:variant>
      <vt:variant>
        <vt:i4>0</vt:i4>
      </vt:variant>
      <vt:variant>
        <vt:i4>5</vt:i4>
      </vt:variant>
      <vt:variant>
        <vt:lpwstr>mailto:milada.hrabalova@cpzp.cz</vt:lpwstr>
      </vt:variant>
      <vt:variant>
        <vt:lpwstr/>
      </vt:variant>
      <vt:variant>
        <vt:i4>7143549</vt:i4>
      </vt:variant>
      <vt:variant>
        <vt:i4>6</vt:i4>
      </vt:variant>
      <vt:variant>
        <vt:i4>0</vt:i4>
      </vt:variant>
      <vt:variant>
        <vt:i4>5</vt:i4>
      </vt:variant>
      <vt:variant>
        <vt:lpwstr>https://www.cpzp.cz/zadani/</vt:lpwstr>
      </vt:variant>
      <vt:variant>
        <vt:lpwstr/>
      </vt:variant>
      <vt:variant>
        <vt:i4>7274565</vt:i4>
      </vt:variant>
      <vt:variant>
        <vt:i4>3</vt:i4>
      </vt:variant>
      <vt:variant>
        <vt:i4>0</vt:i4>
      </vt:variant>
      <vt:variant>
        <vt:i4>5</vt:i4>
      </vt:variant>
      <vt:variant>
        <vt:lpwstr>mailto:zadavacirizeni@mcgreen.cz</vt:lpwstr>
      </vt:variant>
      <vt:variant>
        <vt:lpwstr/>
      </vt:variant>
      <vt:variant>
        <vt:i4>7274565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mailto:zadavacirizeni@mcgreen.cz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Schořová</dc:creator>
  <cp:lastModifiedBy>Rostislav Gnida</cp:lastModifiedBy>
  <cp:revision>3</cp:revision>
  <cp:lastPrinted>2018-11-16T08:57:00Z</cp:lastPrinted>
  <dcterms:created xsi:type="dcterms:W3CDTF">2020-04-16T09:02:00Z</dcterms:created>
  <dcterms:modified xsi:type="dcterms:W3CDTF">2020-04-22T17:09:00Z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